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F9A13" w14:textId="626F21B5" w:rsidR="007F0270" w:rsidRPr="0027111B" w:rsidRDefault="003461A8" w:rsidP="0027111B">
      <w:pPr>
        <w:spacing w:line="276" w:lineRule="auto"/>
        <w:jc w:val="right"/>
        <w:rPr>
          <w:sz w:val="22"/>
          <w:szCs w:val="22"/>
        </w:rPr>
      </w:pPr>
      <w:bookmarkStart w:id="0" w:name="_Hlk149479136"/>
      <w:r w:rsidRPr="0027111B">
        <w:rPr>
          <w:sz w:val="22"/>
          <w:szCs w:val="22"/>
        </w:rPr>
        <w:t>Kraków</w:t>
      </w:r>
      <w:r w:rsidR="0049555C" w:rsidRPr="0027111B">
        <w:rPr>
          <w:sz w:val="22"/>
          <w:szCs w:val="22"/>
        </w:rPr>
        <w:t>,</w:t>
      </w:r>
      <w:r w:rsidRPr="0027111B">
        <w:rPr>
          <w:sz w:val="22"/>
          <w:szCs w:val="22"/>
        </w:rPr>
        <w:t xml:space="preserve"> dnia </w:t>
      </w:r>
      <w:r w:rsidR="005F0D35">
        <w:rPr>
          <w:sz w:val="22"/>
          <w:szCs w:val="22"/>
        </w:rPr>
        <w:t>2</w:t>
      </w:r>
      <w:r w:rsidR="00952210">
        <w:rPr>
          <w:sz w:val="22"/>
          <w:szCs w:val="22"/>
        </w:rPr>
        <w:t>6</w:t>
      </w:r>
      <w:r w:rsidR="005F0D35">
        <w:rPr>
          <w:sz w:val="22"/>
          <w:szCs w:val="22"/>
        </w:rPr>
        <w:t xml:space="preserve"> </w:t>
      </w:r>
      <w:r w:rsidR="00EE3900">
        <w:rPr>
          <w:sz w:val="22"/>
          <w:szCs w:val="22"/>
        </w:rPr>
        <w:t>listopad</w:t>
      </w:r>
      <w:r w:rsidR="005F0D35">
        <w:rPr>
          <w:sz w:val="22"/>
          <w:szCs w:val="22"/>
        </w:rPr>
        <w:t>a</w:t>
      </w:r>
      <w:r w:rsidR="00EE3900">
        <w:rPr>
          <w:sz w:val="22"/>
          <w:szCs w:val="22"/>
        </w:rPr>
        <w:t xml:space="preserve"> </w:t>
      </w:r>
      <w:r w:rsidR="004D630D">
        <w:rPr>
          <w:sz w:val="22"/>
          <w:szCs w:val="22"/>
        </w:rPr>
        <w:t>2025</w:t>
      </w:r>
      <w:r w:rsidR="004D630D" w:rsidRPr="0027111B">
        <w:rPr>
          <w:sz w:val="22"/>
          <w:szCs w:val="22"/>
        </w:rPr>
        <w:t xml:space="preserve"> </w:t>
      </w:r>
      <w:r w:rsidR="0049555C" w:rsidRPr="0027111B">
        <w:rPr>
          <w:sz w:val="22"/>
          <w:szCs w:val="22"/>
        </w:rPr>
        <w:t>r.</w:t>
      </w:r>
    </w:p>
    <w:p w14:paraId="28469EE6" w14:textId="69A19251" w:rsidR="00824E11" w:rsidRPr="0027111B" w:rsidRDefault="00E75317" w:rsidP="235ADA41">
      <w:pPr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>PSP</w:t>
      </w:r>
      <w:r w:rsidR="00E828D5" w:rsidRPr="0027111B">
        <w:rPr>
          <w:sz w:val="22"/>
          <w:szCs w:val="22"/>
        </w:rPr>
        <w:t xml:space="preserve"> </w:t>
      </w:r>
      <w:r w:rsidR="003A28DD" w:rsidRPr="0027111B">
        <w:rPr>
          <w:sz w:val="22"/>
          <w:szCs w:val="22"/>
        </w:rPr>
        <w:t>–</w:t>
      </w:r>
      <w:r w:rsidR="00D83A1B" w:rsidRPr="0027111B">
        <w:rPr>
          <w:sz w:val="22"/>
          <w:szCs w:val="22"/>
        </w:rPr>
        <w:t xml:space="preserve"> </w:t>
      </w:r>
      <w:r w:rsidR="00BA06D4" w:rsidRPr="0027111B">
        <w:rPr>
          <w:sz w:val="22"/>
          <w:szCs w:val="22"/>
        </w:rPr>
        <w:t>S/FS0/</w:t>
      </w:r>
      <w:r w:rsidR="00391F2D">
        <w:rPr>
          <w:sz w:val="22"/>
          <w:szCs w:val="22"/>
        </w:rPr>
        <w:t>040</w:t>
      </w:r>
      <w:r w:rsidR="00923296">
        <w:rPr>
          <w:sz w:val="22"/>
          <w:szCs w:val="22"/>
        </w:rPr>
        <w:t>0</w:t>
      </w:r>
      <w:r w:rsidR="007B21EC">
        <w:rPr>
          <w:sz w:val="22"/>
          <w:szCs w:val="22"/>
        </w:rPr>
        <w:t>.</w:t>
      </w:r>
      <w:r w:rsidR="00765733">
        <w:rPr>
          <w:sz w:val="22"/>
          <w:szCs w:val="22"/>
        </w:rPr>
        <w:t>31</w:t>
      </w:r>
    </w:p>
    <w:p w14:paraId="7F9C737E" w14:textId="77777777" w:rsidR="00421D72" w:rsidRPr="0027111B" w:rsidRDefault="00822495" w:rsidP="00CD7632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27111B">
        <w:rPr>
          <w:b/>
          <w:color w:val="000000" w:themeColor="text1"/>
          <w:sz w:val="22"/>
          <w:szCs w:val="22"/>
        </w:rPr>
        <w:t xml:space="preserve">ZAPYTANIE OFERTOWE </w:t>
      </w:r>
    </w:p>
    <w:p w14:paraId="3007A109" w14:textId="77777777" w:rsidR="001B583A" w:rsidRPr="0027111B" w:rsidRDefault="001B583A" w:rsidP="00CD7632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7EF9D29F" w14:textId="7D60006C" w:rsidR="00391F2D" w:rsidRDefault="00F9559A" w:rsidP="00391F2D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 xml:space="preserve">w sprawie </w:t>
      </w:r>
      <w:r w:rsidR="00294324" w:rsidRPr="0027111B">
        <w:rPr>
          <w:b/>
          <w:bCs/>
          <w:color w:val="000000" w:themeColor="text1"/>
          <w:sz w:val="22"/>
          <w:szCs w:val="22"/>
        </w:rPr>
        <w:t>wyboru</w:t>
      </w:r>
      <w:r w:rsidR="004C3158" w:rsidRPr="0027111B">
        <w:rPr>
          <w:b/>
          <w:bCs/>
          <w:color w:val="000000" w:themeColor="text1"/>
          <w:sz w:val="22"/>
          <w:szCs w:val="22"/>
        </w:rPr>
        <w:t xml:space="preserve"> Wykonawcy w zakresie</w:t>
      </w:r>
      <w:r w:rsidR="00CC239F">
        <w:rPr>
          <w:b/>
          <w:bCs/>
          <w:color w:val="000000" w:themeColor="text1"/>
          <w:sz w:val="22"/>
          <w:szCs w:val="22"/>
        </w:rPr>
        <w:t xml:space="preserve"> </w:t>
      </w:r>
      <w:r w:rsidR="00781CC0">
        <w:rPr>
          <w:b/>
          <w:bCs/>
          <w:color w:val="000000" w:themeColor="text1"/>
          <w:sz w:val="22"/>
          <w:szCs w:val="22"/>
        </w:rPr>
        <w:t>w</w:t>
      </w:r>
      <w:r w:rsidR="00781CC0" w:rsidRPr="00781CC0">
        <w:rPr>
          <w:b/>
          <w:bCs/>
          <w:color w:val="000000" w:themeColor="text1"/>
          <w:sz w:val="22"/>
          <w:szCs w:val="22"/>
        </w:rPr>
        <w:t>ykonani</w:t>
      </w:r>
      <w:r w:rsidR="00781CC0">
        <w:rPr>
          <w:b/>
          <w:bCs/>
          <w:color w:val="000000" w:themeColor="text1"/>
          <w:sz w:val="22"/>
          <w:szCs w:val="22"/>
        </w:rPr>
        <w:t>a</w:t>
      </w:r>
      <w:r w:rsidR="00781CC0" w:rsidRPr="00781CC0">
        <w:rPr>
          <w:b/>
          <w:bCs/>
          <w:color w:val="000000" w:themeColor="text1"/>
          <w:sz w:val="22"/>
          <w:szCs w:val="22"/>
        </w:rPr>
        <w:t>, dostaw</w:t>
      </w:r>
      <w:r w:rsidR="00781CC0">
        <w:rPr>
          <w:b/>
          <w:bCs/>
          <w:color w:val="000000" w:themeColor="text1"/>
          <w:sz w:val="22"/>
          <w:szCs w:val="22"/>
        </w:rPr>
        <w:t>y</w:t>
      </w:r>
      <w:r w:rsidR="00781CC0" w:rsidRPr="00781CC0">
        <w:rPr>
          <w:b/>
          <w:bCs/>
          <w:color w:val="000000" w:themeColor="text1"/>
          <w:sz w:val="22"/>
          <w:szCs w:val="22"/>
        </w:rPr>
        <w:t xml:space="preserve"> elektroniki oraz jej integracji z prototypem </w:t>
      </w:r>
      <w:r w:rsidR="00CC239F" w:rsidRPr="00CC239F">
        <w:rPr>
          <w:b/>
          <w:bCs/>
          <w:color w:val="000000" w:themeColor="text1"/>
          <w:sz w:val="22"/>
          <w:szCs w:val="22"/>
        </w:rPr>
        <w:t xml:space="preserve">sensora materiałów niebezpiecznych na potrzeby prac naukowo-badawczych w projekcie pt. </w:t>
      </w:r>
      <w:r w:rsidR="00CC239F" w:rsidRPr="004A0288">
        <w:rPr>
          <w:b/>
          <w:bCs/>
          <w:i/>
          <w:iCs/>
          <w:color w:val="000000" w:themeColor="text1"/>
          <w:sz w:val="22"/>
          <w:szCs w:val="22"/>
        </w:rPr>
        <w:t>„Nieinwazyjny sensor do wykrywania materiałów niebezpiecznym w środowisku wodnym”</w:t>
      </w:r>
      <w:r w:rsidR="00CC239F" w:rsidRPr="00CC239F">
        <w:rPr>
          <w:b/>
          <w:bCs/>
          <w:color w:val="000000" w:themeColor="text1"/>
          <w:sz w:val="22"/>
          <w:szCs w:val="22"/>
        </w:rPr>
        <w:t xml:space="preserve"> realizowanym w ramach Działania 2.2 First Team ze środków Europejskiego Funduszu Rozwoju Regionalnego Programu Fundusze Europejskie dla Nowoczesnej Gospodarki (FENG 2021-2027) Fundacji na rzecz Nauki Polskiej. Umowa projektu:</w:t>
      </w:r>
      <w:r w:rsidR="00F34EA2" w:rsidRPr="00F34EA2">
        <w:t xml:space="preserve"> </w:t>
      </w:r>
      <w:r w:rsidR="00F34EA2" w:rsidRPr="00F34EA2">
        <w:rPr>
          <w:b/>
          <w:bCs/>
          <w:color w:val="000000" w:themeColor="text1"/>
          <w:sz w:val="22"/>
          <w:szCs w:val="22"/>
        </w:rPr>
        <w:t>FENG.02.02-IP.05-0212/23.</w:t>
      </w:r>
    </w:p>
    <w:p w14:paraId="668A4816" w14:textId="77777777" w:rsidR="00CC239F" w:rsidRPr="0027111B" w:rsidRDefault="00CC239F" w:rsidP="00391F2D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51120CE1" w14:textId="77777777" w:rsidR="00421D72" w:rsidRPr="0027111B" w:rsidRDefault="00421D72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27111B">
        <w:rPr>
          <w:b/>
          <w:color w:val="000000" w:themeColor="text1"/>
          <w:sz w:val="22"/>
          <w:szCs w:val="22"/>
        </w:rPr>
        <w:t>ZAMAWIAJĄCY</w:t>
      </w:r>
    </w:p>
    <w:p w14:paraId="3C84FBF7" w14:textId="77777777" w:rsidR="00272753" w:rsidRPr="0027111B" w:rsidRDefault="00272753" w:rsidP="00272753">
      <w:pPr>
        <w:pStyle w:val="Akapitzlist"/>
        <w:spacing w:line="276" w:lineRule="auto"/>
        <w:ind w:left="360"/>
        <w:jc w:val="both"/>
        <w:rPr>
          <w:b/>
          <w:color w:val="000000" w:themeColor="text1"/>
          <w:sz w:val="22"/>
          <w:szCs w:val="22"/>
        </w:rPr>
      </w:pPr>
    </w:p>
    <w:p w14:paraId="54C2FF9B" w14:textId="77777777" w:rsidR="007D2DDD" w:rsidRPr="0027111B" w:rsidRDefault="007D2DDD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Uniwersytet Jagielloński </w:t>
      </w:r>
    </w:p>
    <w:p w14:paraId="57D4C515" w14:textId="77777777" w:rsidR="00EE6BF4" w:rsidRPr="0027111B" w:rsidRDefault="00EE6BF4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ul. Gołębia 24</w:t>
      </w:r>
    </w:p>
    <w:p w14:paraId="1899A66D" w14:textId="77777777" w:rsidR="008F3847" w:rsidRPr="0027111B" w:rsidRDefault="00EE6BF4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31-007 Kraków</w:t>
      </w:r>
    </w:p>
    <w:p w14:paraId="5992575F" w14:textId="77777777" w:rsidR="00CC37D4" w:rsidRPr="0027111B" w:rsidRDefault="00CC37D4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NIP: 675-000-22-36, REGON: 000001270</w:t>
      </w:r>
    </w:p>
    <w:p w14:paraId="5E2EC50E" w14:textId="77777777" w:rsidR="008F3847" w:rsidRPr="0027111B" w:rsidRDefault="008F3847" w:rsidP="00CD7632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434A995B" w14:textId="77777777" w:rsidR="008F3847" w:rsidRPr="0027111B" w:rsidRDefault="008F3847" w:rsidP="00CD7632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>ADRES DO KORESPONDENCJI</w:t>
      </w:r>
      <w:r w:rsidR="00CC37D4" w:rsidRPr="0027111B">
        <w:rPr>
          <w:b/>
          <w:bCs/>
          <w:color w:val="000000" w:themeColor="text1"/>
          <w:sz w:val="22"/>
          <w:szCs w:val="22"/>
        </w:rPr>
        <w:t>/JEDNOSTKA PROWADZĄCA SPRAWĘ</w:t>
      </w:r>
      <w:r w:rsidRPr="0027111B">
        <w:rPr>
          <w:b/>
          <w:bCs/>
          <w:color w:val="000000" w:themeColor="text1"/>
          <w:sz w:val="22"/>
          <w:szCs w:val="22"/>
        </w:rPr>
        <w:t>:</w:t>
      </w:r>
    </w:p>
    <w:p w14:paraId="1FEA07C9" w14:textId="77777777" w:rsidR="009D2CB5" w:rsidRPr="0027111B" w:rsidRDefault="009D2CB5" w:rsidP="00CD7632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1F0EF9DF" w14:textId="69204947" w:rsidR="006158D6" w:rsidRDefault="00391F2D" w:rsidP="00E763CC">
      <w:pPr>
        <w:spacing w:line="276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Wydział </w:t>
      </w:r>
      <w:r w:rsidR="00EE3900">
        <w:rPr>
          <w:color w:val="000000" w:themeColor="text1"/>
          <w:sz w:val="22"/>
          <w:szCs w:val="22"/>
        </w:rPr>
        <w:t>Fizyki, Astronomii i Informatyki Stosowanej</w:t>
      </w:r>
      <w:r w:rsidR="00781CC0">
        <w:rPr>
          <w:color w:val="000000" w:themeColor="text1"/>
          <w:sz w:val="22"/>
          <w:szCs w:val="22"/>
        </w:rPr>
        <w:t xml:space="preserve"> UJ </w:t>
      </w:r>
    </w:p>
    <w:p w14:paraId="7156468F" w14:textId="0F1F0F77" w:rsidR="00EE3900" w:rsidRDefault="00EE3900" w:rsidP="00E763CC">
      <w:pPr>
        <w:spacing w:line="276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Ul. </w:t>
      </w:r>
      <w:proofErr w:type="spellStart"/>
      <w:r>
        <w:rPr>
          <w:color w:val="000000" w:themeColor="text1"/>
          <w:sz w:val="22"/>
          <w:szCs w:val="22"/>
        </w:rPr>
        <w:t>Łojasiewicza</w:t>
      </w:r>
      <w:proofErr w:type="spellEnd"/>
      <w:r>
        <w:rPr>
          <w:color w:val="000000" w:themeColor="text1"/>
          <w:sz w:val="22"/>
          <w:szCs w:val="22"/>
        </w:rPr>
        <w:t xml:space="preserve"> 11</w:t>
      </w:r>
    </w:p>
    <w:p w14:paraId="7AFF2AC5" w14:textId="682E0F28" w:rsidR="00EE3900" w:rsidRPr="0027111B" w:rsidRDefault="00EE3900" w:rsidP="00E763CC">
      <w:pPr>
        <w:spacing w:line="276" w:lineRule="auto"/>
      </w:pPr>
      <w:r>
        <w:rPr>
          <w:color w:val="000000" w:themeColor="text1"/>
          <w:sz w:val="22"/>
          <w:szCs w:val="22"/>
        </w:rPr>
        <w:t>30-348 Kraków</w:t>
      </w:r>
    </w:p>
    <w:p w14:paraId="1C94A267" w14:textId="77777777" w:rsidR="009D2CB5" w:rsidRPr="0027111B" w:rsidRDefault="009D2CB5" w:rsidP="00CD7632">
      <w:pPr>
        <w:spacing w:line="276" w:lineRule="auto"/>
        <w:rPr>
          <w:color w:val="000000" w:themeColor="text1"/>
          <w:sz w:val="22"/>
          <w:szCs w:val="22"/>
        </w:rPr>
      </w:pPr>
    </w:p>
    <w:p w14:paraId="0D26FA59" w14:textId="77777777" w:rsidR="00F6417F" w:rsidRPr="0027111B" w:rsidRDefault="006158D6" w:rsidP="00CD7632">
      <w:pPr>
        <w:pStyle w:val="NormalnyWeb"/>
        <w:spacing w:before="0" w:beforeAutospacing="0" w:after="0" w:afterAutospacing="0" w:line="276" w:lineRule="auto"/>
        <w:rPr>
          <w:b/>
          <w:color w:val="000000" w:themeColor="text1"/>
          <w:sz w:val="22"/>
          <w:szCs w:val="22"/>
        </w:rPr>
      </w:pPr>
      <w:r w:rsidRPr="0027111B">
        <w:rPr>
          <w:b/>
          <w:color w:val="000000" w:themeColor="text1"/>
          <w:sz w:val="22"/>
          <w:szCs w:val="22"/>
        </w:rPr>
        <w:t>Osob</w:t>
      </w:r>
      <w:r w:rsidR="004B249B" w:rsidRPr="0027111B">
        <w:rPr>
          <w:b/>
          <w:color w:val="000000" w:themeColor="text1"/>
          <w:sz w:val="22"/>
          <w:szCs w:val="22"/>
        </w:rPr>
        <w:t>y</w:t>
      </w:r>
      <w:r w:rsidRPr="0027111B">
        <w:rPr>
          <w:b/>
          <w:color w:val="000000" w:themeColor="text1"/>
          <w:sz w:val="22"/>
          <w:szCs w:val="22"/>
        </w:rPr>
        <w:t xml:space="preserve"> do konta</w:t>
      </w:r>
      <w:r w:rsidR="00471FC2" w:rsidRPr="0027111B">
        <w:rPr>
          <w:b/>
          <w:color w:val="000000" w:themeColor="text1"/>
          <w:sz w:val="22"/>
          <w:szCs w:val="22"/>
        </w:rPr>
        <w:t>ktu</w:t>
      </w:r>
      <w:r w:rsidRPr="0027111B">
        <w:rPr>
          <w:b/>
          <w:color w:val="000000" w:themeColor="text1"/>
          <w:sz w:val="22"/>
          <w:szCs w:val="22"/>
        </w:rPr>
        <w:t>:</w:t>
      </w:r>
      <w:r w:rsidR="00C16558" w:rsidRPr="0027111B">
        <w:rPr>
          <w:b/>
          <w:color w:val="000000" w:themeColor="text1"/>
          <w:sz w:val="22"/>
          <w:szCs w:val="22"/>
        </w:rPr>
        <w:t xml:space="preserve"> </w:t>
      </w:r>
    </w:p>
    <w:p w14:paraId="44BCA473" w14:textId="7B348A87" w:rsidR="008720AE" w:rsidRDefault="009D2CB5" w:rsidP="008720AE">
      <w:pPr>
        <w:pStyle w:val="NormalnyWeb"/>
        <w:spacing w:before="0" w:beforeAutospacing="0" w:after="0" w:afterAutospacing="0"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1600D3">
        <w:rPr>
          <w:b/>
          <w:bCs/>
          <w:color w:val="000000" w:themeColor="text1"/>
          <w:sz w:val="22"/>
          <w:szCs w:val="22"/>
        </w:rPr>
        <w:t>l</w:t>
      </w:r>
      <w:r w:rsidR="0027111B" w:rsidRPr="001600D3">
        <w:rPr>
          <w:b/>
          <w:bCs/>
          <w:color w:val="000000" w:themeColor="text1"/>
          <w:sz w:val="22"/>
          <w:szCs w:val="22"/>
        </w:rPr>
        <w:t>.</w:t>
      </w:r>
      <w:r w:rsidR="00EE3900" w:rsidRPr="001600D3">
        <w:rPr>
          <w:b/>
          <w:bCs/>
          <w:color w:val="000000" w:themeColor="text1"/>
          <w:sz w:val="22"/>
          <w:szCs w:val="22"/>
        </w:rPr>
        <w:t xml:space="preserve"> Agata Hadasz</w:t>
      </w:r>
      <w:r w:rsidRPr="001600D3">
        <w:rPr>
          <w:b/>
          <w:bCs/>
          <w:color w:val="000000" w:themeColor="text1"/>
          <w:sz w:val="22"/>
          <w:szCs w:val="22"/>
        </w:rPr>
        <w:t>:</w:t>
      </w:r>
      <w:r w:rsidR="1EE09152" w:rsidRPr="001600D3">
        <w:rPr>
          <w:color w:val="000000" w:themeColor="text1"/>
          <w:sz w:val="22"/>
          <w:szCs w:val="22"/>
        </w:rPr>
        <w:t xml:space="preserve"> </w:t>
      </w:r>
    </w:p>
    <w:p w14:paraId="21567462" w14:textId="77777777" w:rsidR="008720AE" w:rsidRDefault="008720AE" w:rsidP="008720AE">
      <w:pPr>
        <w:pStyle w:val="NormalnyWeb"/>
        <w:spacing w:before="0" w:beforeAutospacing="0" w:after="0" w:afterAutospacing="0"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48C425B5" w14:textId="78A30728" w:rsidR="00432305" w:rsidRPr="001600D3" w:rsidRDefault="008720AE" w:rsidP="001600D3">
      <w:pPr>
        <w:pStyle w:val="NormalnyWeb"/>
        <w:spacing w:before="0" w:beforeAutospacing="0" w:after="0" w:afterAutospacing="0" w:line="276" w:lineRule="auto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1600D3">
        <w:rPr>
          <w:b/>
          <w:bCs/>
          <w:i/>
          <w:iCs/>
          <w:color w:val="000000" w:themeColor="text1"/>
          <w:sz w:val="22"/>
          <w:szCs w:val="22"/>
        </w:rPr>
        <w:t xml:space="preserve">KONTAKT WYŁĄCZNIE ZA POŚREDNICTWEM BAZY KONKURENCYJNOŚCI </w:t>
      </w:r>
    </w:p>
    <w:p w14:paraId="014AD78A" w14:textId="77777777" w:rsidR="008720AE" w:rsidRDefault="008720AE" w:rsidP="008720AE">
      <w:pPr>
        <w:pStyle w:val="NormalnyWeb"/>
        <w:spacing w:before="0" w:beforeAutospacing="0" w:after="0" w:afterAutospacing="0" w:line="276" w:lineRule="auto"/>
        <w:rPr>
          <w:b/>
          <w:bCs/>
          <w:color w:val="000000" w:themeColor="text1"/>
          <w:sz w:val="22"/>
          <w:szCs w:val="22"/>
        </w:rPr>
      </w:pPr>
    </w:p>
    <w:p w14:paraId="24314037" w14:textId="47EC213E" w:rsidR="00F9559A" w:rsidRPr="0027111B" w:rsidRDefault="004A2AA2" w:rsidP="009D2CB5">
      <w:pPr>
        <w:pStyle w:val="NormalnyWeb"/>
        <w:spacing w:before="0" w:beforeAutospacing="0" w:after="0" w:afterAutospacing="0" w:line="276" w:lineRule="auto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>TRYB UDZIELENIA ZAMÓWIENIA</w:t>
      </w:r>
    </w:p>
    <w:p w14:paraId="1079320F" w14:textId="77777777" w:rsidR="00272753" w:rsidRPr="0027111B" w:rsidRDefault="00272753" w:rsidP="00272753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14822625" w14:textId="0B0B2471" w:rsidR="00060535" w:rsidRPr="0027111B" w:rsidRDefault="00F9559A" w:rsidP="00060535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Niniejsze postępowanie o udzielenie zamówienia publicznego prowadzone jest w trybie zapytania ofertowego </w:t>
      </w:r>
      <w:r w:rsidR="000560EE">
        <w:rPr>
          <w:color w:val="000000" w:themeColor="text1"/>
          <w:sz w:val="22"/>
          <w:szCs w:val="22"/>
        </w:rPr>
        <w:t xml:space="preserve">– zasady konkurencyjności - </w:t>
      </w:r>
      <w:r w:rsidRPr="0027111B">
        <w:rPr>
          <w:color w:val="000000" w:themeColor="text1"/>
          <w:sz w:val="22"/>
          <w:szCs w:val="22"/>
        </w:rPr>
        <w:t xml:space="preserve">o wartości szacunkowej poniżej 130 000,00 </w:t>
      </w:r>
      <w:r w:rsidR="00E871CB" w:rsidRPr="0027111B">
        <w:rPr>
          <w:color w:val="000000" w:themeColor="text1"/>
          <w:sz w:val="22"/>
          <w:szCs w:val="22"/>
        </w:rPr>
        <w:t>PLN</w:t>
      </w:r>
      <w:r w:rsidRPr="0027111B">
        <w:rPr>
          <w:color w:val="000000" w:themeColor="text1"/>
          <w:sz w:val="22"/>
          <w:szCs w:val="22"/>
        </w:rPr>
        <w:t xml:space="preserve"> netto, do którego nie stosuje się przepisów ustawy z dnia 11 września 2019 r. – Prawo zamówień publicznych (t</w:t>
      </w:r>
      <w:r w:rsidR="003A28DD" w:rsidRPr="0027111B">
        <w:rPr>
          <w:color w:val="000000" w:themeColor="text1"/>
          <w:sz w:val="22"/>
          <w:szCs w:val="22"/>
        </w:rPr>
        <w:t xml:space="preserve">. </w:t>
      </w:r>
      <w:r w:rsidRPr="0027111B">
        <w:rPr>
          <w:color w:val="000000" w:themeColor="text1"/>
          <w:sz w:val="22"/>
          <w:szCs w:val="22"/>
        </w:rPr>
        <w:t>j. Dz. U. 202</w:t>
      </w:r>
      <w:r w:rsidR="00082CAE" w:rsidRPr="0027111B">
        <w:rPr>
          <w:color w:val="000000" w:themeColor="text1"/>
          <w:sz w:val="22"/>
          <w:szCs w:val="22"/>
        </w:rPr>
        <w:t xml:space="preserve">4 </w:t>
      </w:r>
      <w:r w:rsidRPr="0027111B">
        <w:rPr>
          <w:color w:val="000000" w:themeColor="text1"/>
          <w:sz w:val="22"/>
          <w:szCs w:val="22"/>
        </w:rPr>
        <w:t xml:space="preserve">poz. </w:t>
      </w:r>
      <w:r w:rsidR="009A5ED6" w:rsidRPr="0027111B">
        <w:rPr>
          <w:color w:val="000000" w:themeColor="text1"/>
          <w:sz w:val="22"/>
          <w:szCs w:val="22"/>
        </w:rPr>
        <w:t>1</w:t>
      </w:r>
      <w:r w:rsidR="00082CAE" w:rsidRPr="0027111B">
        <w:rPr>
          <w:color w:val="000000" w:themeColor="text1"/>
          <w:sz w:val="22"/>
          <w:szCs w:val="22"/>
        </w:rPr>
        <w:t>320</w:t>
      </w:r>
      <w:r w:rsidRPr="0027111B">
        <w:rPr>
          <w:color w:val="000000" w:themeColor="text1"/>
          <w:sz w:val="22"/>
          <w:szCs w:val="22"/>
        </w:rPr>
        <w:t xml:space="preserve">) na mocy art. 2 ust. 1 pkt </w:t>
      </w:r>
      <w:r w:rsidR="001A19C5" w:rsidRPr="0027111B">
        <w:rPr>
          <w:color w:val="000000" w:themeColor="text1"/>
          <w:sz w:val="22"/>
          <w:szCs w:val="22"/>
        </w:rPr>
        <w:t>1 ww. ustawy</w:t>
      </w:r>
      <w:r w:rsidR="00060535" w:rsidRPr="0027111B">
        <w:rPr>
          <w:color w:val="000000" w:themeColor="text1"/>
          <w:sz w:val="22"/>
          <w:szCs w:val="22"/>
        </w:rPr>
        <w:t xml:space="preserve"> oraz zgodnie z zasadą konkurencyjności uregulowaną w Wytycznych dotyczących kwalifikowalności wydatków na lata 2021-2027 zatwierdzonych przez Ministra Funduszy i</w:t>
      </w:r>
      <w:r w:rsidR="00E37634" w:rsidRPr="0027111B">
        <w:rPr>
          <w:color w:val="000000" w:themeColor="text1"/>
          <w:sz w:val="22"/>
          <w:szCs w:val="22"/>
        </w:rPr>
        <w:t> </w:t>
      </w:r>
      <w:r w:rsidR="00060535" w:rsidRPr="0027111B">
        <w:rPr>
          <w:color w:val="000000" w:themeColor="text1"/>
          <w:sz w:val="22"/>
          <w:szCs w:val="22"/>
        </w:rPr>
        <w:t xml:space="preserve">Polityki Regionalnej (nr </w:t>
      </w:r>
      <w:proofErr w:type="spellStart"/>
      <w:r w:rsidR="00060535" w:rsidRPr="0027111B">
        <w:rPr>
          <w:color w:val="000000" w:themeColor="text1"/>
          <w:sz w:val="22"/>
          <w:szCs w:val="22"/>
        </w:rPr>
        <w:t>MFiPR</w:t>
      </w:r>
      <w:proofErr w:type="spellEnd"/>
      <w:r w:rsidR="00060535" w:rsidRPr="0027111B">
        <w:rPr>
          <w:color w:val="000000" w:themeColor="text1"/>
          <w:sz w:val="22"/>
          <w:szCs w:val="22"/>
        </w:rPr>
        <w:t>/2021-2027/9(2)</w:t>
      </w:r>
      <w:r w:rsidR="008720AE">
        <w:rPr>
          <w:color w:val="000000" w:themeColor="text1"/>
          <w:sz w:val="22"/>
          <w:szCs w:val="22"/>
        </w:rPr>
        <w:t xml:space="preserve"> – wersja z dnia </w:t>
      </w:r>
      <w:r w:rsidR="008720AE" w:rsidRPr="008720AE">
        <w:rPr>
          <w:color w:val="000000" w:themeColor="text1"/>
          <w:sz w:val="22"/>
          <w:szCs w:val="22"/>
        </w:rPr>
        <w:t>14 marca 2025 r</w:t>
      </w:r>
      <w:r w:rsidR="00060535" w:rsidRPr="0027111B">
        <w:rPr>
          <w:color w:val="000000" w:themeColor="text1"/>
          <w:sz w:val="22"/>
          <w:szCs w:val="22"/>
        </w:rPr>
        <w:t xml:space="preserve">) </w:t>
      </w:r>
      <w:r w:rsidR="00793DC7">
        <w:rPr>
          <w:color w:val="000000" w:themeColor="text1"/>
          <w:sz w:val="22"/>
          <w:szCs w:val="22"/>
        </w:rPr>
        <w:t xml:space="preserve">(M. P. 2025 poz. 273) </w:t>
      </w:r>
      <w:r w:rsidR="00060535" w:rsidRPr="0027111B">
        <w:rPr>
          <w:color w:val="000000" w:themeColor="text1"/>
          <w:sz w:val="22"/>
          <w:szCs w:val="22"/>
        </w:rPr>
        <w:t xml:space="preserve">wydanych na podstawie art. 5 ust. 1 pkt 2 ustawy z dnia 28 kwietnia 2022 r. o zasadach realizacji zadań finansowanych ze środków europejskich w perspektywie finansowej 2021-2027 (Dz.U. </w:t>
      </w:r>
      <w:r w:rsidR="00793DC7">
        <w:rPr>
          <w:color w:val="000000" w:themeColor="text1"/>
          <w:sz w:val="22"/>
          <w:szCs w:val="22"/>
        </w:rPr>
        <w:t xml:space="preserve">2022 </w:t>
      </w:r>
      <w:r w:rsidR="00060535" w:rsidRPr="0027111B">
        <w:rPr>
          <w:color w:val="000000" w:themeColor="text1"/>
          <w:sz w:val="22"/>
          <w:szCs w:val="22"/>
        </w:rPr>
        <w:t>poz. 1079).</w:t>
      </w:r>
    </w:p>
    <w:p w14:paraId="5FFE11DC" w14:textId="77777777" w:rsidR="00060535" w:rsidRPr="0027111B" w:rsidRDefault="00060535" w:rsidP="006A34F5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79AB89F2" w14:textId="1C106D0C" w:rsidR="00C21763" w:rsidRDefault="00B82F4A" w:rsidP="00C21763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Postępowanie prowadzone jest w Bazie konkurencyjności pod adresem </w:t>
      </w:r>
      <w:hyperlink r:id="rId12">
        <w:r w:rsidR="00167D7B" w:rsidRPr="0027111B">
          <w:rPr>
            <w:rStyle w:val="Hipercze"/>
            <w:sz w:val="22"/>
            <w:szCs w:val="22"/>
          </w:rPr>
          <w:t>https://bazakonkurencyjnosci.funduszeeuropejskie.gov.pl/</w:t>
        </w:r>
      </w:hyperlink>
      <w:r w:rsidR="00167D7B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 xml:space="preserve">i pod nazwą postępowania: </w:t>
      </w:r>
      <w:r w:rsidR="008807BC">
        <w:rPr>
          <w:color w:val="000000" w:themeColor="text1"/>
          <w:sz w:val="22"/>
          <w:szCs w:val="22"/>
        </w:rPr>
        <w:t>W</w:t>
      </w:r>
      <w:r w:rsidR="001152C0" w:rsidRPr="001152C0">
        <w:rPr>
          <w:color w:val="000000" w:themeColor="text1"/>
          <w:sz w:val="22"/>
          <w:szCs w:val="22"/>
        </w:rPr>
        <w:t xml:space="preserve">ykonanie, dostawa elektroniki oraz jej integracji z prototypem sensora </w:t>
      </w:r>
      <w:r w:rsidR="00082109" w:rsidRPr="00082109">
        <w:rPr>
          <w:color w:val="000000" w:themeColor="text1"/>
          <w:sz w:val="22"/>
          <w:szCs w:val="22"/>
        </w:rPr>
        <w:t>materiałów niebezpiecznych</w:t>
      </w:r>
      <w:r w:rsidR="00082109">
        <w:rPr>
          <w:color w:val="000000" w:themeColor="text1"/>
          <w:sz w:val="22"/>
          <w:szCs w:val="22"/>
        </w:rPr>
        <w:t xml:space="preserve"> </w:t>
      </w:r>
      <w:r w:rsidR="00C21763" w:rsidRPr="00C21763">
        <w:rPr>
          <w:color w:val="000000" w:themeColor="text1"/>
          <w:sz w:val="22"/>
          <w:szCs w:val="22"/>
        </w:rPr>
        <w:t>w ramach projektu Fundacji na rzecz Nauki Polskiej w ramach programu FIRST TEAM FENG.02.02-IP.05-0212/23.</w:t>
      </w:r>
    </w:p>
    <w:p w14:paraId="2E0DDF37" w14:textId="77777777" w:rsidR="00C21763" w:rsidRDefault="00C21763" w:rsidP="00C21763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3398C193" w14:textId="44D80392" w:rsidR="00421D72" w:rsidRPr="0027111B" w:rsidRDefault="00421D72" w:rsidP="00C21763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>PRZEDMIOT ZAMÓWIENIA</w:t>
      </w:r>
    </w:p>
    <w:p w14:paraId="0646EE10" w14:textId="77777777" w:rsidR="00060535" w:rsidRPr="0027111B" w:rsidRDefault="00060535" w:rsidP="00060535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6A277E21" w14:textId="11B5A477" w:rsidR="00060535" w:rsidRDefault="00060535" w:rsidP="00060535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 xml:space="preserve">Kod CPV:  </w:t>
      </w:r>
      <w:r w:rsidR="00DC1A27">
        <w:rPr>
          <w:b/>
          <w:bCs/>
          <w:color w:val="000000" w:themeColor="text1"/>
          <w:sz w:val="22"/>
          <w:szCs w:val="22"/>
        </w:rPr>
        <w:t xml:space="preserve"> </w:t>
      </w:r>
    </w:p>
    <w:p w14:paraId="06100CA2" w14:textId="4B16EF80" w:rsidR="00DC1A27" w:rsidRDefault="00DC1A27" w:rsidP="00DC1A27">
      <w:pPr>
        <w:pStyle w:val="Akapitzlist"/>
        <w:spacing w:line="276" w:lineRule="auto"/>
        <w:ind w:left="794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      </w:t>
      </w:r>
      <w:r w:rsidR="004E7B21">
        <w:rPr>
          <w:b/>
          <w:bCs/>
          <w:color w:val="000000" w:themeColor="text1"/>
          <w:sz w:val="22"/>
          <w:szCs w:val="22"/>
        </w:rPr>
        <w:t>31710000</w:t>
      </w:r>
      <w:r w:rsidR="00AD5332">
        <w:rPr>
          <w:b/>
          <w:bCs/>
          <w:color w:val="000000" w:themeColor="text1"/>
          <w:sz w:val="22"/>
          <w:szCs w:val="22"/>
        </w:rPr>
        <w:t>-6</w:t>
      </w:r>
      <w:r w:rsidR="004E7B21">
        <w:rPr>
          <w:b/>
          <w:bCs/>
          <w:color w:val="000000" w:themeColor="text1"/>
          <w:sz w:val="22"/>
          <w:szCs w:val="22"/>
        </w:rPr>
        <w:t xml:space="preserve"> – Sprzęt elektroniczny</w:t>
      </w:r>
      <w:r w:rsidRPr="00DC1A27">
        <w:rPr>
          <w:b/>
          <w:bCs/>
          <w:color w:val="000000" w:themeColor="text1"/>
          <w:sz w:val="22"/>
          <w:szCs w:val="22"/>
        </w:rPr>
        <w:t xml:space="preserve"> </w:t>
      </w:r>
    </w:p>
    <w:p w14:paraId="648E6B48" w14:textId="77777777" w:rsidR="00B1779B" w:rsidRDefault="00B1779B" w:rsidP="00DC1A27">
      <w:pPr>
        <w:pStyle w:val="Akapitzlist"/>
        <w:spacing w:line="276" w:lineRule="auto"/>
        <w:ind w:left="794"/>
        <w:jc w:val="both"/>
        <w:rPr>
          <w:b/>
          <w:bCs/>
          <w:color w:val="000000" w:themeColor="text1"/>
          <w:sz w:val="22"/>
          <w:szCs w:val="22"/>
        </w:rPr>
      </w:pPr>
    </w:p>
    <w:p w14:paraId="11E9C7A1" w14:textId="3FCAED9B" w:rsidR="00B1779B" w:rsidRDefault="007F3D5F" w:rsidP="00DC1A27">
      <w:pPr>
        <w:pStyle w:val="Akapitzlist"/>
        <w:spacing w:line="276" w:lineRule="auto"/>
        <w:ind w:left="794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      38424000-3 – Urządzenia pomiarowe i sterujące</w:t>
      </w:r>
    </w:p>
    <w:p w14:paraId="2994B829" w14:textId="16E9D0FA" w:rsidR="00DC1A27" w:rsidRPr="00C23CC4" w:rsidRDefault="00DC1A27" w:rsidP="00DC1A27">
      <w:pPr>
        <w:pStyle w:val="Akapitzlist"/>
        <w:spacing w:line="276" w:lineRule="auto"/>
        <w:ind w:left="757"/>
        <w:jc w:val="both"/>
        <w:rPr>
          <w:b/>
          <w:bCs/>
          <w:strike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       </w:t>
      </w:r>
    </w:p>
    <w:p w14:paraId="75AA99D6" w14:textId="089802C2" w:rsidR="00DC1A27" w:rsidDel="00CF0117" w:rsidRDefault="00DC1A27" w:rsidP="00DC1A27">
      <w:pPr>
        <w:spacing w:line="276" w:lineRule="auto"/>
        <w:jc w:val="both"/>
        <w:rPr>
          <w:del w:id="1" w:author="Agata Hadasz" w:date="2025-11-28T09:25:00Z" w16du:dateUtc="2025-11-28T08:25:00Z"/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                   </w:t>
      </w:r>
      <w:r w:rsidR="009212CE">
        <w:rPr>
          <w:b/>
          <w:bCs/>
          <w:color w:val="000000" w:themeColor="text1"/>
          <w:sz w:val="22"/>
          <w:szCs w:val="22"/>
        </w:rPr>
        <w:t xml:space="preserve"> </w:t>
      </w:r>
      <w:r w:rsidR="00C23CC4">
        <w:rPr>
          <w:b/>
          <w:bCs/>
          <w:color w:val="000000" w:themeColor="text1"/>
          <w:sz w:val="22"/>
          <w:szCs w:val="22"/>
        </w:rPr>
        <w:t>73120000-9</w:t>
      </w:r>
      <w:r w:rsidRPr="00DC1A27">
        <w:rPr>
          <w:b/>
          <w:bCs/>
          <w:color w:val="000000" w:themeColor="text1"/>
          <w:sz w:val="22"/>
          <w:szCs w:val="22"/>
        </w:rPr>
        <w:t xml:space="preserve"> —</w:t>
      </w:r>
      <w:r w:rsidR="00C23CC4">
        <w:rPr>
          <w:b/>
          <w:bCs/>
          <w:color w:val="000000" w:themeColor="text1"/>
          <w:sz w:val="22"/>
          <w:szCs w:val="22"/>
        </w:rPr>
        <w:t>Usługi eksperymentalno-rozwojowe</w:t>
      </w:r>
    </w:p>
    <w:p w14:paraId="62286655" w14:textId="77777777" w:rsidR="00BB4E68" w:rsidRDefault="00BB4E68" w:rsidP="00DC1A27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081E992D" w14:textId="77777777" w:rsidR="00060535" w:rsidRPr="0027111B" w:rsidRDefault="00060535" w:rsidP="008412D3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54E659B5" w14:textId="188BB683" w:rsidR="008412D3" w:rsidRPr="008412D3" w:rsidRDefault="00BA06D4" w:rsidP="00272D04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8412D3">
        <w:rPr>
          <w:color w:val="000000" w:themeColor="text1"/>
          <w:sz w:val="22"/>
          <w:szCs w:val="22"/>
        </w:rPr>
        <w:t>Przedmiotem zamówienia jest</w:t>
      </w:r>
      <w:r w:rsidR="008412D3" w:rsidRPr="008412D3">
        <w:t xml:space="preserve"> </w:t>
      </w:r>
      <w:bookmarkStart w:id="2" w:name="_Hlk214992286"/>
      <w:r w:rsidR="008412D3" w:rsidRPr="008412D3">
        <w:rPr>
          <w:color w:val="000000" w:themeColor="text1"/>
          <w:sz w:val="22"/>
          <w:szCs w:val="22"/>
        </w:rPr>
        <w:t>wykonani</w:t>
      </w:r>
      <w:r w:rsidR="0020602D">
        <w:rPr>
          <w:color w:val="000000" w:themeColor="text1"/>
          <w:sz w:val="22"/>
          <w:szCs w:val="22"/>
        </w:rPr>
        <w:t>e</w:t>
      </w:r>
      <w:r w:rsidR="008412D3" w:rsidRPr="008412D3">
        <w:rPr>
          <w:color w:val="000000" w:themeColor="text1"/>
          <w:sz w:val="22"/>
          <w:szCs w:val="22"/>
        </w:rPr>
        <w:t xml:space="preserve"> i dostarczeni</w:t>
      </w:r>
      <w:r w:rsidR="0020602D">
        <w:rPr>
          <w:color w:val="000000" w:themeColor="text1"/>
          <w:sz w:val="22"/>
          <w:szCs w:val="22"/>
        </w:rPr>
        <w:t>e</w:t>
      </w:r>
      <w:r w:rsidR="008412D3" w:rsidRPr="008412D3">
        <w:rPr>
          <w:color w:val="000000" w:themeColor="text1"/>
          <w:sz w:val="22"/>
          <w:szCs w:val="22"/>
        </w:rPr>
        <w:t xml:space="preserve"> elektroniki</w:t>
      </w:r>
      <w:r w:rsidR="00D66264">
        <w:rPr>
          <w:color w:val="000000" w:themeColor="text1"/>
          <w:sz w:val="22"/>
          <w:szCs w:val="22"/>
        </w:rPr>
        <w:t xml:space="preserve"> </w:t>
      </w:r>
      <w:r w:rsidR="00D66264" w:rsidRPr="00D66264">
        <w:rPr>
          <w:color w:val="000000" w:themeColor="text1"/>
          <w:sz w:val="22"/>
          <w:szCs w:val="22"/>
        </w:rPr>
        <w:t>oraz jej integracji z prototypem sensora</w:t>
      </w:r>
      <w:r w:rsidR="008412D3" w:rsidRPr="008412D3">
        <w:rPr>
          <w:color w:val="000000" w:themeColor="text1"/>
          <w:sz w:val="22"/>
          <w:szCs w:val="22"/>
        </w:rPr>
        <w:t xml:space="preserve"> materiałów niebezpiecznych na potrzeby prac naukowo-badawczych w projekcie p</w:t>
      </w:r>
      <w:bookmarkStart w:id="3" w:name="_Hlk215000152"/>
      <w:r w:rsidR="008412D3" w:rsidRPr="008412D3">
        <w:rPr>
          <w:color w:val="000000" w:themeColor="text1"/>
          <w:sz w:val="22"/>
          <w:szCs w:val="22"/>
        </w:rPr>
        <w:t xml:space="preserve">t. </w:t>
      </w:r>
      <w:r w:rsidR="008412D3" w:rsidRPr="0020602D">
        <w:rPr>
          <w:i/>
          <w:iCs/>
          <w:color w:val="000000" w:themeColor="text1"/>
          <w:sz w:val="22"/>
          <w:szCs w:val="22"/>
        </w:rPr>
        <w:t>„Nieinwazyjny sensor do wykrywania materiałów niebezpiecznym w środowisku wodnym”</w:t>
      </w:r>
      <w:r w:rsidR="008412D3" w:rsidRPr="008412D3">
        <w:rPr>
          <w:color w:val="000000" w:themeColor="text1"/>
          <w:sz w:val="22"/>
          <w:szCs w:val="22"/>
        </w:rPr>
        <w:t xml:space="preserve"> realizowanym w ramach Działania 2.2 First Team ze środków Europejskiego Funduszu Rozwoju Regionalnego Programu Fundusze Europejskie dla Nowoczesnej Gospodarki (FENG 2021-2027) Fundacji na rzecz Nauki Polskiej. Umowa projektu: FENG.02.02-IP.05-0212/23</w:t>
      </w:r>
      <w:bookmarkEnd w:id="2"/>
      <w:bookmarkEnd w:id="3"/>
      <w:r w:rsidR="008412D3" w:rsidRPr="008412D3">
        <w:rPr>
          <w:color w:val="000000" w:themeColor="text1"/>
          <w:sz w:val="22"/>
          <w:szCs w:val="22"/>
        </w:rPr>
        <w:t>.</w:t>
      </w:r>
    </w:p>
    <w:p w14:paraId="6F9F199C" w14:textId="7D2FAF02" w:rsidR="00C2038E" w:rsidRPr="008412D3" w:rsidRDefault="00C74C99" w:rsidP="0046570F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Przedmiot </w:t>
      </w:r>
      <w:r w:rsidR="00C2038E" w:rsidRPr="008412D3">
        <w:rPr>
          <w:color w:val="000000" w:themeColor="text1"/>
          <w:sz w:val="22"/>
          <w:szCs w:val="22"/>
        </w:rPr>
        <w:t>zamówienia obejmuje również transport, wyładunek, wniesienie we wskazanym przez Zamawiającego miejscu</w:t>
      </w:r>
      <w:r>
        <w:rPr>
          <w:color w:val="000000" w:themeColor="text1"/>
          <w:sz w:val="22"/>
          <w:szCs w:val="22"/>
        </w:rPr>
        <w:t>.</w:t>
      </w:r>
    </w:p>
    <w:p w14:paraId="72AE9A59" w14:textId="3D3415D7" w:rsidR="00952210" w:rsidRPr="0027111B" w:rsidRDefault="00C2038E" w:rsidP="00C2038E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Przedmiot zamówienia obejmuje fabrycznie nowe </w:t>
      </w:r>
      <w:r w:rsidR="00EE3900">
        <w:rPr>
          <w:color w:val="000000" w:themeColor="text1"/>
          <w:sz w:val="22"/>
          <w:szCs w:val="22"/>
        </w:rPr>
        <w:t>towary</w:t>
      </w:r>
      <w:r w:rsidR="00443088">
        <w:rPr>
          <w:color w:val="000000" w:themeColor="text1"/>
          <w:sz w:val="22"/>
          <w:szCs w:val="22"/>
        </w:rPr>
        <w:t xml:space="preserve">, </w:t>
      </w:r>
      <w:r w:rsidR="00BA605C" w:rsidRPr="00BA605C">
        <w:rPr>
          <w:color w:val="000000" w:themeColor="text1"/>
          <w:sz w:val="22"/>
          <w:szCs w:val="22"/>
        </w:rPr>
        <w:t xml:space="preserve">urządzenia, nieużywane, </w:t>
      </w:r>
      <w:proofErr w:type="spellStart"/>
      <w:r w:rsidR="00BA605C" w:rsidRPr="00BA605C">
        <w:rPr>
          <w:color w:val="000000" w:themeColor="text1"/>
          <w:sz w:val="22"/>
          <w:szCs w:val="22"/>
        </w:rPr>
        <w:t>niepowystawowe</w:t>
      </w:r>
      <w:proofErr w:type="spellEnd"/>
      <w:r w:rsidR="00952210">
        <w:rPr>
          <w:color w:val="000000" w:themeColor="text1"/>
          <w:sz w:val="22"/>
          <w:szCs w:val="22"/>
        </w:rPr>
        <w:t xml:space="preserve">, </w:t>
      </w:r>
      <w:r w:rsidR="000F5800">
        <w:rPr>
          <w:color w:val="000000" w:themeColor="text1"/>
          <w:sz w:val="22"/>
          <w:szCs w:val="22"/>
        </w:rPr>
        <w:t>nie mająca zastosowania w innych (poprzednich zastosowaniach)</w:t>
      </w:r>
      <w:r w:rsidR="00BA605C">
        <w:rPr>
          <w:color w:val="000000" w:themeColor="text1"/>
          <w:sz w:val="22"/>
          <w:szCs w:val="22"/>
        </w:rPr>
        <w:t>.</w:t>
      </w:r>
    </w:p>
    <w:p w14:paraId="131472EA" w14:textId="312A04AE" w:rsidR="005F075B" w:rsidRPr="001600D3" w:rsidRDefault="00C2038E" w:rsidP="001600D3">
      <w:pPr>
        <w:pStyle w:val="Akapitzlist"/>
        <w:numPr>
          <w:ilvl w:val="0"/>
          <w:numId w:val="83"/>
        </w:numPr>
        <w:spacing w:line="276" w:lineRule="auto"/>
        <w:jc w:val="both"/>
      </w:pPr>
      <w:r w:rsidRPr="001600D3">
        <w:rPr>
          <w:color w:val="000000" w:themeColor="text1"/>
          <w:sz w:val="22"/>
          <w:szCs w:val="22"/>
        </w:rPr>
        <w:t xml:space="preserve">Miejscem dostawy jest: </w:t>
      </w:r>
      <w:r w:rsidR="005A4535" w:rsidRPr="001600D3">
        <w:rPr>
          <w:b/>
          <w:bCs/>
          <w:i/>
          <w:iCs/>
          <w:color w:val="000000" w:themeColor="text1"/>
          <w:sz w:val="22"/>
          <w:szCs w:val="22"/>
        </w:rPr>
        <w:t>Wydział Fizyki, Ast</w:t>
      </w:r>
      <w:r w:rsidR="00283A95" w:rsidRPr="001600D3">
        <w:rPr>
          <w:b/>
          <w:bCs/>
          <w:i/>
          <w:iCs/>
          <w:color w:val="000000" w:themeColor="text1"/>
          <w:sz w:val="22"/>
          <w:szCs w:val="22"/>
        </w:rPr>
        <w:t xml:space="preserve">ronomii i Informatyki Stosowanej </w:t>
      </w:r>
      <w:r w:rsidR="00952210" w:rsidRPr="001600D3">
        <w:rPr>
          <w:b/>
          <w:bCs/>
          <w:i/>
          <w:iCs/>
          <w:color w:val="000000" w:themeColor="text1"/>
          <w:sz w:val="22"/>
          <w:szCs w:val="22"/>
        </w:rPr>
        <w:t xml:space="preserve">UJ w Krakowie (30-348) przy </w:t>
      </w:r>
      <w:r w:rsidR="005F075B" w:rsidRPr="001600D3">
        <w:rPr>
          <w:b/>
          <w:bCs/>
          <w:i/>
          <w:iCs/>
          <w:color w:val="000000" w:themeColor="text1"/>
          <w:sz w:val="22"/>
          <w:szCs w:val="22"/>
        </w:rPr>
        <w:t xml:space="preserve">ul. </w:t>
      </w:r>
      <w:proofErr w:type="spellStart"/>
      <w:r w:rsidR="00283A95" w:rsidRPr="001600D3">
        <w:rPr>
          <w:b/>
          <w:bCs/>
          <w:i/>
          <w:iCs/>
          <w:color w:val="000000" w:themeColor="text1"/>
          <w:sz w:val="22"/>
          <w:szCs w:val="22"/>
        </w:rPr>
        <w:t>Łojasiewicza</w:t>
      </w:r>
      <w:proofErr w:type="spellEnd"/>
      <w:r w:rsidR="00283A95" w:rsidRPr="001600D3">
        <w:rPr>
          <w:b/>
          <w:bCs/>
          <w:i/>
          <w:iCs/>
          <w:color w:val="000000" w:themeColor="text1"/>
          <w:sz w:val="22"/>
          <w:szCs w:val="22"/>
        </w:rPr>
        <w:t xml:space="preserve"> 11</w:t>
      </w:r>
      <w:r w:rsidR="00952210">
        <w:t>.</w:t>
      </w:r>
    </w:p>
    <w:p w14:paraId="7E0402D7" w14:textId="05AE8571" w:rsidR="00C2038E" w:rsidRPr="005F075B" w:rsidRDefault="00C2038E" w:rsidP="005F075B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5F075B">
        <w:rPr>
          <w:color w:val="000000" w:themeColor="text1"/>
          <w:sz w:val="22"/>
          <w:szCs w:val="22"/>
        </w:rPr>
        <w:t>Dostawa ma zostać zrealizowana w dni robocze, tj. od poniedziałku do piątku</w:t>
      </w:r>
      <w:r w:rsidR="00E37634" w:rsidRPr="005F075B">
        <w:rPr>
          <w:color w:val="000000" w:themeColor="text1"/>
          <w:sz w:val="22"/>
          <w:szCs w:val="22"/>
        </w:rPr>
        <w:t>,</w:t>
      </w:r>
      <w:r w:rsidRPr="005F075B">
        <w:rPr>
          <w:color w:val="000000" w:themeColor="text1"/>
          <w:sz w:val="22"/>
          <w:szCs w:val="22"/>
        </w:rPr>
        <w:t xml:space="preserve"> w godzinach 8:00 do 13:00. Wykonawca zobowiązuje się dostarczyć przedmiot zamówienia do miejsca wskazanego przez </w:t>
      </w:r>
      <w:r w:rsidR="4C1B6A95" w:rsidRPr="005F075B">
        <w:rPr>
          <w:color w:val="000000" w:themeColor="text1"/>
          <w:sz w:val="22"/>
          <w:szCs w:val="22"/>
        </w:rPr>
        <w:t>Zamawiającego</w:t>
      </w:r>
      <w:r w:rsidRPr="005F075B">
        <w:rPr>
          <w:color w:val="000000" w:themeColor="text1"/>
          <w:sz w:val="22"/>
          <w:szCs w:val="22"/>
        </w:rPr>
        <w:t xml:space="preserve"> </w:t>
      </w:r>
    </w:p>
    <w:p w14:paraId="4DDF2E27" w14:textId="484FE804" w:rsidR="00E938E6" w:rsidRPr="001600D3" w:rsidRDefault="00C2038E" w:rsidP="001E0683">
      <w:pPr>
        <w:pStyle w:val="Akapitzlist"/>
        <w:numPr>
          <w:ilvl w:val="0"/>
          <w:numId w:val="83"/>
        </w:numPr>
        <w:spacing w:line="276" w:lineRule="auto"/>
        <w:jc w:val="both"/>
        <w:rPr>
          <w:strike/>
          <w:color w:val="000000" w:themeColor="text1"/>
          <w:sz w:val="22"/>
          <w:szCs w:val="22"/>
        </w:rPr>
      </w:pPr>
      <w:r w:rsidRPr="00E938E6">
        <w:rPr>
          <w:color w:val="000000" w:themeColor="text1"/>
          <w:sz w:val="22"/>
          <w:szCs w:val="22"/>
        </w:rPr>
        <w:t xml:space="preserve">Wraz z dostawą Wykonawca jest zobowiązany dostarczyć: </w:t>
      </w:r>
      <w:r w:rsidR="00E938E6" w:rsidRPr="00E938E6">
        <w:rPr>
          <w:color w:val="000000" w:themeColor="text1"/>
          <w:sz w:val="22"/>
          <w:szCs w:val="22"/>
        </w:rPr>
        <w:t xml:space="preserve">kartę techniczną lub równoważny dokument producenta </w:t>
      </w:r>
      <w:r w:rsidR="001F786D" w:rsidRPr="001F786D">
        <w:rPr>
          <w:color w:val="000000" w:themeColor="text1"/>
          <w:sz w:val="22"/>
          <w:szCs w:val="22"/>
        </w:rPr>
        <w:t>określający właściwości materiału, sposób przechowywania oraz zalecenia dotyczące obróbki i użytkowania w środowisku laboratoryjnym</w:t>
      </w:r>
      <w:r w:rsidR="001F786D">
        <w:rPr>
          <w:color w:val="000000" w:themeColor="text1"/>
          <w:sz w:val="22"/>
          <w:szCs w:val="22"/>
        </w:rPr>
        <w:t>.</w:t>
      </w:r>
    </w:p>
    <w:p w14:paraId="7544B2B1" w14:textId="0D5B2245" w:rsidR="00F06E71" w:rsidRPr="006929F0" w:rsidRDefault="006929F0" w:rsidP="001E0683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1600D3">
        <w:rPr>
          <w:color w:val="000000" w:themeColor="text1"/>
          <w:sz w:val="22"/>
          <w:szCs w:val="22"/>
        </w:rPr>
        <w:t>Sporządzenie dokumentacji technicznej w pliku *.PDF wykonanej i dostarczonej elektroniki wraz przeniesieniem majątkowych praw autorskich do tejże dokumentacji technicznej wykonanej elektroniki na rzecz Zamawiającego (Uniwersytetu Jagiellońskiego w Krakowie) na polach eksploatacji wskazanych w treści Umowy.</w:t>
      </w:r>
    </w:p>
    <w:p w14:paraId="5DC802A9" w14:textId="0B324441" w:rsidR="00244268" w:rsidRPr="00E938E6" w:rsidRDefault="005528F7" w:rsidP="001E0683">
      <w:pPr>
        <w:pStyle w:val="Akapitzlist"/>
        <w:numPr>
          <w:ilvl w:val="0"/>
          <w:numId w:val="83"/>
        </w:numPr>
        <w:spacing w:line="276" w:lineRule="auto"/>
        <w:jc w:val="both"/>
        <w:rPr>
          <w:strike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Warunkiem odbioru przedmiotu zamówienia jest </w:t>
      </w:r>
      <w:bookmarkStart w:id="4" w:name="_Hlk214994009"/>
      <w:r w:rsidR="00F9478A">
        <w:rPr>
          <w:color w:val="000000" w:themeColor="text1"/>
          <w:sz w:val="22"/>
          <w:szCs w:val="22"/>
        </w:rPr>
        <w:t>p</w:t>
      </w:r>
      <w:r w:rsidR="00F06E71">
        <w:rPr>
          <w:color w:val="000000" w:themeColor="text1"/>
          <w:sz w:val="22"/>
          <w:szCs w:val="22"/>
        </w:rPr>
        <w:t>r</w:t>
      </w:r>
      <w:r w:rsidR="00F9478A" w:rsidRPr="00F9478A">
        <w:rPr>
          <w:color w:val="000000" w:themeColor="text1"/>
          <w:sz w:val="22"/>
          <w:szCs w:val="22"/>
        </w:rPr>
        <w:t>zeprowadzenie testów w laboratorium Zamawiającego (pomiary widm promieniowania gamma, emitowanych ze standardowych źródeł promieniotwórczych)</w:t>
      </w:r>
      <w:r w:rsidR="00472AAB">
        <w:rPr>
          <w:color w:val="000000" w:themeColor="text1"/>
          <w:sz w:val="22"/>
          <w:szCs w:val="22"/>
        </w:rPr>
        <w:t xml:space="preserve"> </w:t>
      </w:r>
      <w:r w:rsidR="003D3DF2">
        <w:rPr>
          <w:color w:val="000000" w:themeColor="text1"/>
          <w:sz w:val="22"/>
          <w:szCs w:val="22"/>
        </w:rPr>
        <w:t xml:space="preserve">oraz </w:t>
      </w:r>
      <w:r w:rsidR="00472AAB">
        <w:rPr>
          <w:color w:val="000000" w:themeColor="text1"/>
          <w:sz w:val="22"/>
          <w:szCs w:val="22"/>
        </w:rPr>
        <w:t xml:space="preserve">dostarczenie </w:t>
      </w:r>
      <w:r w:rsidR="00705334">
        <w:rPr>
          <w:color w:val="000000" w:themeColor="text1"/>
          <w:sz w:val="22"/>
          <w:szCs w:val="22"/>
        </w:rPr>
        <w:t>sporządzonej przez Wykonawcę dokumentacji technicznej</w:t>
      </w:r>
      <w:r w:rsidR="00F9478A" w:rsidRPr="00F9478A">
        <w:rPr>
          <w:color w:val="000000" w:themeColor="text1"/>
          <w:sz w:val="22"/>
          <w:szCs w:val="22"/>
        </w:rPr>
        <w:t>.</w:t>
      </w:r>
    </w:p>
    <w:bookmarkEnd w:id="4"/>
    <w:p w14:paraId="140B62BE" w14:textId="4F43DD2B" w:rsidR="00C2038E" w:rsidRPr="00B875E4" w:rsidRDefault="00C2038E" w:rsidP="001E0683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B875E4">
        <w:rPr>
          <w:color w:val="000000" w:themeColor="text1"/>
          <w:sz w:val="22"/>
          <w:szCs w:val="22"/>
        </w:rPr>
        <w:t xml:space="preserve">Zamawiający wymaga udzielania min. </w:t>
      </w:r>
      <w:r w:rsidR="00B2687A" w:rsidRPr="00B875E4">
        <w:rPr>
          <w:color w:val="000000" w:themeColor="text1"/>
          <w:sz w:val="22"/>
          <w:szCs w:val="22"/>
        </w:rPr>
        <w:t>12</w:t>
      </w:r>
      <w:r w:rsidRPr="00B875E4">
        <w:rPr>
          <w:color w:val="000000" w:themeColor="text1"/>
          <w:sz w:val="22"/>
          <w:szCs w:val="22"/>
        </w:rPr>
        <w:t>-miesięcznej gwarancji, liczonej od daty podpisania bez zastrzeżeń protokołu odbioru.</w:t>
      </w:r>
    </w:p>
    <w:p w14:paraId="13D7E1A0" w14:textId="3B36FC1F" w:rsidR="003605E0" w:rsidRPr="00D55F46" w:rsidRDefault="00C2038E" w:rsidP="003605E0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bookmarkStart w:id="5" w:name="_Hlk214997218"/>
      <w:r w:rsidRPr="00D55F46">
        <w:rPr>
          <w:color w:val="000000" w:themeColor="text1"/>
          <w:sz w:val="22"/>
          <w:szCs w:val="22"/>
        </w:rPr>
        <w:t xml:space="preserve">Świadczenie serwisu gwarancyjnego realizowanego przez producenta lub autoryzowany serwis producenta w miejscu użytkowania przedmiotu zamówienia. </w:t>
      </w:r>
      <w:bookmarkStart w:id="6" w:name="_Hlk209610619"/>
      <w:r w:rsidRPr="00D55F46">
        <w:rPr>
          <w:color w:val="000000" w:themeColor="text1"/>
          <w:sz w:val="22"/>
          <w:szCs w:val="22"/>
        </w:rPr>
        <w:t xml:space="preserve">Czas reakcji serwisu do 48 godzin od </w:t>
      </w:r>
      <w:r w:rsidR="00712CFC" w:rsidRPr="00D55F46">
        <w:rPr>
          <w:color w:val="000000" w:themeColor="text1"/>
          <w:sz w:val="22"/>
          <w:szCs w:val="22"/>
        </w:rPr>
        <w:t>momentu zgłoszenia</w:t>
      </w:r>
      <w:r w:rsidRPr="00D55F46">
        <w:rPr>
          <w:color w:val="000000" w:themeColor="text1"/>
          <w:sz w:val="22"/>
          <w:szCs w:val="22"/>
        </w:rPr>
        <w:t xml:space="preserve"> (przesłanego np. mailem) od poniedziałku do piątku </w:t>
      </w:r>
      <w:r w:rsidR="003605E0" w:rsidRPr="00D55F46">
        <w:rPr>
          <w:color w:val="000000" w:themeColor="text1"/>
          <w:sz w:val="22"/>
          <w:szCs w:val="22"/>
        </w:rPr>
        <w:t xml:space="preserve">(z wyłączeniem dni ustawowo wolnych od pracy) </w:t>
      </w:r>
      <w:r w:rsidRPr="00D55F46">
        <w:rPr>
          <w:color w:val="000000" w:themeColor="text1"/>
          <w:sz w:val="22"/>
          <w:szCs w:val="22"/>
        </w:rPr>
        <w:t xml:space="preserve">w godzinach od 7:30 do 15:30. Wykonawca zobowiązany będzie zapewnić przyjmowanie zgłoszeń w tych terminach i godzinach oraz każdorazowo potwierdzić przyjęcie zgłoszenia. </w:t>
      </w:r>
    </w:p>
    <w:bookmarkEnd w:id="5"/>
    <w:bookmarkEnd w:id="6"/>
    <w:p w14:paraId="5539D0E6" w14:textId="77777777" w:rsidR="00B64D48" w:rsidRDefault="00B64D48" w:rsidP="00C2038E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B64D48">
        <w:rPr>
          <w:color w:val="000000" w:themeColor="text1"/>
          <w:sz w:val="22"/>
          <w:szCs w:val="22"/>
        </w:rPr>
        <w:lastRenderedPageBreak/>
        <w:t>Czas naprawy w okresie gwarancyjny</w:t>
      </w:r>
      <w:bookmarkStart w:id="7" w:name="_Hlk214996910"/>
      <w:r w:rsidRPr="00B64D48">
        <w:rPr>
          <w:color w:val="000000" w:themeColor="text1"/>
          <w:sz w:val="22"/>
          <w:szCs w:val="22"/>
        </w:rPr>
        <w:t>m: do 10 dni roboczych przy naprawach niewymagających zamawiania części zamiennych; do 30 dni roboczych przy naprawach wymagających zamawiania części zamiennych</w:t>
      </w:r>
      <w:bookmarkEnd w:id="7"/>
      <w:r w:rsidRPr="00B64D48">
        <w:rPr>
          <w:color w:val="000000" w:themeColor="text1"/>
          <w:sz w:val="22"/>
          <w:szCs w:val="22"/>
        </w:rPr>
        <w:t>.</w:t>
      </w:r>
    </w:p>
    <w:p w14:paraId="25B1B7D8" w14:textId="58EF0641" w:rsidR="00F06E71" w:rsidRDefault="004F7C57" w:rsidP="00C2038E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Szczegółowy opis przedmiotu zamówienia stanowi Załącznik nr </w:t>
      </w:r>
      <w:r w:rsidR="00773E5D">
        <w:rPr>
          <w:color w:val="000000" w:themeColor="text1"/>
          <w:sz w:val="22"/>
          <w:szCs w:val="22"/>
        </w:rPr>
        <w:t>7</w:t>
      </w:r>
      <w:r>
        <w:rPr>
          <w:color w:val="000000" w:themeColor="text1"/>
          <w:sz w:val="22"/>
          <w:szCs w:val="22"/>
        </w:rPr>
        <w:t xml:space="preserve"> do Zapytania ofertowego. </w:t>
      </w:r>
    </w:p>
    <w:p w14:paraId="40DDA3CB" w14:textId="23A6D0F0" w:rsidR="00C2038E" w:rsidRPr="0027111B" w:rsidRDefault="00C2038E" w:rsidP="00C2038E">
      <w:pPr>
        <w:pStyle w:val="Akapitzlist"/>
        <w:numPr>
          <w:ilvl w:val="0"/>
          <w:numId w:val="8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Szczegółowe warunki realizacji zamówienia zawarte zostały w projektowanych postanowieniach </w:t>
      </w:r>
      <w:r w:rsidR="00C6363A">
        <w:rPr>
          <w:color w:val="000000" w:themeColor="text1"/>
          <w:sz w:val="22"/>
          <w:szCs w:val="22"/>
        </w:rPr>
        <w:t>U</w:t>
      </w:r>
      <w:r w:rsidRPr="0027111B">
        <w:rPr>
          <w:color w:val="000000" w:themeColor="text1"/>
          <w:sz w:val="22"/>
          <w:szCs w:val="22"/>
        </w:rPr>
        <w:t>mowy</w:t>
      </w:r>
      <w:r w:rsidR="00C6363A">
        <w:rPr>
          <w:color w:val="000000" w:themeColor="text1"/>
          <w:sz w:val="22"/>
          <w:szCs w:val="22"/>
        </w:rPr>
        <w:t xml:space="preserve"> – wzoru Umowy</w:t>
      </w:r>
      <w:r w:rsidRPr="0027111B">
        <w:rPr>
          <w:color w:val="000000" w:themeColor="text1"/>
          <w:sz w:val="22"/>
          <w:szCs w:val="22"/>
        </w:rPr>
        <w:t xml:space="preserve"> (Załącznik </w:t>
      </w:r>
      <w:r w:rsidR="00E37634" w:rsidRPr="0027111B">
        <w:rPr>
          <w:color w:val="000000" w:themeColor="text1"/>
          <w:sz w:val="22"/>
          <w:szCs w:val="22"/>
        </w:rPr>
        <w:t xml:space="preserve">nr </w:t>
      </w:r>
      <w:r w:rsidR="00773E5D">
        <w:rPr>
          <w:color w:val="000000" w:themeColor="text1"/>
          <w:sz w:val="22"/>
          <w:szCs w:val="22"/>
        </w:rPr>
        <w:t xml:space="preserve">6 </w:t>
      </w:r>
      <w:r w:rsidR="00AE26B4">
        <w:rPr>
          <w:color w:val="000000" w:themeColor="text1"/>
          <w:sz w:val="22"/>
          <w:szCs w:val="22"/>
        </w:rPr>
        <w:t>do Zapytania ofertowego</w:t>
      </w:r>
      <w:r w:rsidRPr="0027111B">
        <w:rPr>
          <w:color w:val="000000" w:themeColor="text1"/>
          <w:sz w:val="22"/>
          <w:szCs w:val="22"/>
        </w:rPr>
        <w:t>).</w:t>
      </w:r>
    </w:p>
    <w:p w14:paraId="13CB68C7" w14:textId="77777777" w:rsidR="006A34F5" w:rsidRPr="0027111B" w:rsidRDefault="006A34F5" w:rsidP="006A34F5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90522A9" w14:textId="77777777" w:rsidR="00421D72" w:rsidRPr="0027111B" w:rsidRDefault="00421D72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 xml:space="preserve">TERMIN </w:t>
      </w:r>
      <w:r w:rsidR="00701A99" w:rsidRPr="0027111B">
        <w:rPr>
          <w:b/>
          <w:bCs/>
          <w:color w:val="000000" w:themeColor="text1"/>
          <w:sz w:val="22"/>
          <w:szCs w:val="22"/>
        </w:rPr>
        <w:t xml:space="preserve">I MIEJSCE </w:t>
      </w:r>
      <w:r w:rsidRPr="0027111B">
        <w:rPr>
          <w:b/>
          <w:bCs/>
          <w:color w:val="000000" w:themeColor="text1"/>
          <w:sz w:val="22"/>
          <w:szCs w:val="22"/>
        </w:rPr>
        <w:t>WYKONANIA ZAMÓWIENIA</w:t>
      </w:r>
    </w:p>
    <w:p w14:paraId="750F7C24" w14:textId="77777777" w:rsidR="007F66EF" w:rsidRPr="0027111B" w:rsidRDefault="007F66EF" w:rsidP="00CD7632">
      <w:pPr>
        <w:pStyle w:val="Akapitzlist"/>
        <w:spacing w:line="276" w:lineRule="auto"/>
        <w:ind w:left="360"/>
        <w:jc w:val="both"/>
        <w:rPr>
          <w:b/>
          <w:bCs/>
          <w:color w:val="000000" w:themeColor="text1"/>
          <w:sz w:val="22"/>
          <w:szCs w:val="22"/>
        </w:rPr>
      </w:pPr>
    </w:p>
    <w:p w14:paraId="6E1A6D9B" w14:textId="28BE0DD4" w:rsidR="00E570C3" w:rsidRPr="0027111B" w:rsidRDefault="0015176B" w:rsidP="00CD7632">
      <w:pPr>
        <w:pStyle w:val="Akapitzlist"/>
        <w:numPr>
          <w:ilvl w:val="0"/>
          <w:numId w:val="10"/>
        </w:numPr>
        <w:spacing w:line="276" w:lineRule="auto"/>
        <w:rPr>
          <w:rFonts w:eastAsia="Times New Roman"/>
          <w:sz w:val="22"/>
          <w:szCs w:val="22"/>
        </w:rPr>
      </w:pPr>
      <w:r w:rsidRPr="3DC34E24">
        <w:rPr>
          <w:rFonts w:eastAsia="Times New Roman"/>
          <w:color w:val="000000" w:themeColor="text1"/>
          <w:sz w:val="22"/>
          <w:szCs w:val="22"/>
        </w:rPr>
        <w:t xml:space="preserve">Wykonawca jest zobowiązany do </w:t>
      </w:r>
      <w:r w:rsidR="006A34F5" w:rsidRPr="3DC34E24">
        <w:rPr>
          <w:rFonts w:eastAsia="Times New Roman"/>
          <w:color w:val="000000" w:themeColor="text1"/>
          <w:sz w:val="22"/>
          <w:szCs w:val="22"/>
        </w:rPr>
        <w:t>z</w:t>
      </w:r>
      <w:r w:rsidR="00816F6B" w:rsidRPr="3DC34E24">
        <w:rPr>
          <w:rFonts w:eastAsia="Times New Roman"/>
          <w:color w:val="000000" w:themeColor="text1"/>
          <w:sz w:val="22"/>
          <w:szCs w:val="22"/>
        </w:rPr>
        <w:t>realizowan</w:t>
      </w:r>
      <w:r w:rsidRPr="3DC34E24">
        <w:rPr>
          <w:rFonts w:eastAsia="Times New Roman"/>
          <w:color w:val="000000" w:themeColor="text1"/>
          <w:sz w:val="22"/>
          <w:szCs w:val="22"/>
        </w:rPr>
        <w:t xml:space="preserve">ia zamówienia </w:t>
      </w:r>
      <w:bookmarkStart w:id="8" w:name="_Hlk198204805"/>
      <w:r w:rsidRPr="3DC34E24">
        <w:rPr>
          <w:rFonts w:eastAsia="Times New Roman"/>
          <w:color w:val="000000" w:themeColor="text1"/>
          <w:sz w:val="22"/>
          <w:szCs w:val="22"/>
        </w:rPr>
        <w:t xml:space="preserve">w terminie </w:t>
      </w:r>
      <w:r w:rsidR="00BF1999" w:rsidRPr="001600D3">
        <w:rPr>
          <w:rFonts w:eastAsia="Times New Roman"/>
          <w:b/>
          <w:bCs/>
          <w:color w:val="000000" w:themeColor="text1"/>
          <w:sz w:val="22"/>
          <w:szCs w:val="22"/>
        </w:rPr>
        <w:t xml:space="preserve">do </w:t>
      </w:r>
      <w:r w:rsidR="000B0829">
        <w:rPr>
          <w:rFonts w:eastAsia="Times New Roman"/>
          <w:b/>
          <w:bCs/>
          <w:color w:val="000000" w:themeColor="text1"/>
          <w:sz w:val="22"/>
          <w:szCs w:val="22"/>
        </w:rPr>
        <w:t>49</w:t>
      </w:r>
      <w:r w:rsidR="00681DF8" w:rsidRPr="001600D3">
        <w:rPr>
          <w:rFonts w:eastAsia="Times New Roman"/>
          <w:b/>
          <w:bCs/>
          <w:color w:val="000000" w:themeColor="text1"/>
          <w:sz w:val="22"/>
          <w:szCs w:val="22"/>
        </w:rPr>
        <w:t xml:space="preserve"> dni</w:t>
      </w:r>
      <w:r w:rsidR="004F7C57">
        <w:rPr>
          <w:rFonts w:eastAsia="Times New Roman"/>
          <w:color w:val="000000" w:themeColor="text1"/>
          <w:sz w:val="22"/>
          <w:szCs w:val="22"/>
        </w:rPr>
        <w:t xml:space="preserve">, licząc od dnia </w:t>
      </w:r>
      <w:r w:rsidRPr="3DC34E24">
        <w:rPr>
          <w:rFonts w:eastAsia="Times New Roman"/>
          <w:color w:val="000000" w:themeColor="text1"/>
          <w:sz w:val="22"/>
          <w:szCs w:val="22"/>
        </w:rPr>
        <w:t xml:space="preserve">zawarcia </w:t>
      </w:r>
      <w:r w:rsidR="003336E2">
        <w:rPr>
          <w:rFonts w:eastAsia="Times New Roman"/>
          <w:color w:val="000000" w:themeColor="text1"/>
          <w:sz w:val="22"/>
          <w:szCs w:val="22"/>
        </w:rPr>
        <w:t>U</w:t>
      </w:r>
      <w:r w:rsidRPr="3DC34E24">
        <w:rPr>
          <w:rFonts w:eastAsia="Times New Roman"/>
          <w:color w:val="000000" w:themeColor="text1"/>
          <w:sz w:val="22"/>
          <w:szCs w:val="22"/>
        </w:rPr>
        <w:t>mowy</w:t>
      </w:r>
      <w:r w:rsidR="6A60E43C" w:rsidRPr="3DC34E24">
        <w:rPr>
          <w:rFonts w:eastAsia="Times New Roman"/>
          <w:color w:val="000000" w:themeColor="text1"/>
          <w:sz w:val="22"/>
          <w:szCs w:val="22"/>
        </w:rPr>
        <w:t>.</w:t>
      </w:r>
      <w:r w:rsidR="008E3BB1" w:rsidRPr="3DC34E24">
        <w:rPr>
          <w:rFonts w:eastAsia="Times New Roman"/>
          <w:color w:val="000000" w:themeColor="text1"/>
          <w:sz w:val="22"/>
          <w:szCs w:val="22"/>
        </w:rPr>
        <w:t xml:space="preserve"> </w:t>
      </w:r>
      <w:bookmarkEnd w:id="8"/>
    </w:p>
    <w:p w14:paraId="06EBCF52" w14:textId="77777777" w:rsidR="008D1290" w:rsidRPr="0027111B" w:rsidRDefault="008D1290" w:rsidP="00CD7632">
      <w:pPr>
        <w:pStyle w:val="Default"/>
        <w:numPr>
          <w:ilvl w:val="0"/>
          <w:numId w:val="10"/>
        </w:numPr>
        <w:spacing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Wykonawca zapewnia gotowość do realizacji zamówienia w dniu zawarcia Umowy. </w:t>
      </w:r>
    </w:p>
    <w:p w14:paraId="1F7D2195" w14:textId="77777777" w:rsidR="008D1290" w:rsidRPr="0027111B" w:rsidRDefault="008D1290" w:rsidP="00CD7632">
      <w:pPr>
        <w:pStyle w:val="Akapitzlist"/>
        <w:numPr>
          <w:ilvl w:val="0"/>
          <w:numId w:val="10"/>
        </w:numPr>
        <w:spacing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Zamawiający zawiadomi wybranego Wykonawcę o miejscu i terminie zawarcia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y.</w:t>
      </w:r>
    </w:p>
    <w:p w14:paraId="1E7E0BBA" w14:textId="77777777" w:rsidR="0013233A" w:rsidRPr="0027111B" w:rsidRDefault="0013233A" w:rsidP="00CD7632">
      <w:pPr>
        <w:pStyle w:val="Akapitzlist"/>
        <w:spacing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649493B1" w14:textId="77777777" w:rsidR="008C33CA" w:rsidRPr="0027111B" w:rsidRDefault="00E43DEA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27111B">
        <w:rPr>
          <w:b/>
          <w:bCs/>
          <w:color w:val="000000" w:themeColor="text1"/>
          <w:sz w:val="22"/>
          <w:szCs w:val="22"/>
        </w:rPr>
        <w:t xml:space="preserve">OPIS </w:t>
      </w:r>
      <w:r w:rsidR="008C33CA" w:rsidRPr="0027111B">
        <w:rPr>
          <w:b/>
          <w:bCs/>
          <w:color w:val="000000" w:themeColor="text1"/>
          <w:sz w:val="22"/>
          <w:szCs w:val="22"/>
        </w:rPr>
        <w:t>WARUNK</w:t>
      </w:r>
      <w:r w:rsidRPr="0027111B">
        <w:rPr>
          <w:b/>
          <w:bCs/>
          <w:color w:val="000000" w:themeColor="text1"/>
          <w:sz w:val="22"/>
          <w:szCs w:val="22"/>
        </w:rPr>
        <w:t>ÓW</w:t>
      </w:r>
      <w:r w:rsidR="008C33CA" w:rsidRPr="0027111B">
        <w:rPr>
          <w:b/>
          <w:bCs/>
          <w:color w:val="000000" w:themeColor="text1"/>
          <w:sz w:val="22"/>
          <w:szCs w:val="22"/>
        </w:rPr>
        <w:t xml:space="preserve"> UDZIAŁU W </w:t>
      </w:r>
      <w:r w:rsidR="00830885" w:rsidRPr="0027111B">
        <w:rPr>
          <w:b/>
          <w:bCs/>
          <w:color w:val="000000" w:themeColor="text1"/>
          <w:sz w:val="22"/>
          <w:szCs w:val="22"/>
        </w:rPr>
        <w:t>POSTĘPOWANIU</w:t>
      </w:r>
    </w:p>
    <w:p w14:paraId="32F2E530" w14:textId="77777777" w:rsidR="007F66EF" w:rsidRPr="0027111B" w:rsidRDefault="007F66EF" w:rsidP="00CD7632">
      <w:pPr>
        <w:pStyle w:val="Akapitzlist"/>
        <w:spacing w:line="276" w:lineRule="auto"/>
        <w:ind w:left="360"/>
        <w:jc w:val="both"/>
        <w:rPr>
          <w:b/>
          <w:bCs/>
          <w:color w:val="000000" w:themeColor="text1"/>
          <w:sz w:val="22"/>
          <w:szCs w:val="22"/>
        </w:rPr>
      </w:pPr>
    </w:p>
    <w:p w14:paraId="2B4F2DE4" w14:textId="77777777" w:rsidR="00A00BDC" w:rsidRPr="0027111B" w:rsidRDefault="00A00BDC" w:rsidP="001600D3">
      <w:pPr>
        <w:pStyle w:val="Akapitzlist"/>
        <w:numPr>
          <w:ilvl w:val="0"/>
          <w:numId w:val="89"/>
        </w:numPr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 xml:space="preserve">O udzielenie Zamówienia mogą się ubiegać Wykonawcy, którzy </w:t>
      </w:r>
      <w:r w:rsidR="00A26BED" w:rsidRPr="0027111B">
        <w:rPr>
          <w:sz w:val="22"/>
          <w:szCs w:val="22"/>
        </w:rPr>
        <w:t xml:space="preserve">posiadają niezbędną wiedzę </w:t>
      </w:r>
      <w:r w:rsidR="00202207">
        <w:rPr>
          <w:sz w:val="22"/>
          <w:szCs w:val="22"/>
        </w:rPr>
        <w:br/>
      </w:r>
      <w:r w:rsidR="00A26BED" w:rsidRPr="0027111B">
        <w:rPr>
          <w:sz w:val="22"/>
          <w:szCs w:val="22"/>
        </w:rPr>
        <w:t xml:space="preserve">i doświadczenie, dysponują potencjałem technicznym, osobami zdolnymi do wykonywania zamówienia </w:t>
      </w:r>
      <w:r w:rsidR="009922F0" w:rsidRPr="0027111B">
        <w:rPr>
          <w:sz w:val="22"/>
          <w:szCs w:val="22"/>
        </w:rPr>
        <w:t>– Zamawiający nie wyznacza warunku w tym zakresie.</w:t>
      </w:r>
    </w:p>
    <w:p w14:paraId="7DB4E09C" w14:textId="1EA50B19" w:rsidR="00060535" w:rsidRPr="001600D3" w:rsidRDefault="00A00BDC" w:rsidP="001600D3">
      <w:pPr>
        <w:pStyle w:val="Akapitzlist"/>
        <w:numPr>
          <w:ilvl w:val="0"/>
          <w:numId w:val="89"/>
        </w:numPr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>Znajdują się w sytuacji ekonomicznej i finansowej zapewniającej wykonanie zamówienia - Zamawiający nie wyznacza warunku udziału w tym zakresie</w:t>
      </w:r>
      <w:r w:rsidR="008A0F05" w:rsidRPr="0027111B">
        <w:rPr>
          <w:sz w:val="22"/>
          <w:szCs w:val="22"/>
        </w:rPr>
        <w:t xml:space="preserve">; </w:t>
      </w:r>
    </w:p>
    <w:p w14:paraId="1F19BA0F" w14:textId="5A90D3CD" w:rsidR="0068703C" w:rsidRPr="0027111B" w:rsidRDefault="00BC76E2" w:rsidP="001600D3">
      <w:pPr>
        <w:pStyle w:val="Akapitzlist"/>
        <w:numPr>
          <w:ilvl w:val="0"/>
          <w:numId w:val="89"/>
        </w:numPr>
        <w:spacing w:line="276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BRAK </w:t>
      </w:r>
      <w:r w:rsidRPr="001600D3">
        <w:rPr>
          <w:b/>
          <w:bCs/>
          <w:sz w:val="22"/>
          <w:szCs w:val="22"/>
        </w:rPr>
        <w:t>KONFLIKTU</w:t>
      </w:r>
      <w:r>
        <w:rPr>
          <w:b/>
          <w:color w:val="000000" w:themeColor="text1"/>
          <w:sz w:val="22"/>
          <w:szCs w:val="22"/>
        </w:rPr>
        <w:t xml:space="preserve"> INTERESÓW </w:t>
      </w:r>
    </w:p>
    <w:p w14:paraId="588AB8B3" w14:textId="3CA79227" w:rsidR="00F51A93" w:rsidRPr="00AE26B4" w:rsidRDefault="00596ECF" w:rsidP="00A26BED">
      <w:pPr>
        <w:pStyle w:val="DOKUMENTZWYKY"/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1600D3">
        <w:rPr>
          <w:kern w:val="1"/>
          <w:sz w:val="22"/>
          <w:szCs w:val="22"/>
          <w:lang w:eastAsia="ar-SA"/>
        </w:rPr>
        <w:t xml:space="preserve">Warunkiem ubiegania się o wykonanie zamówienia jest również brak konfliktu interesów. </w:t>
      </w:r>
      <w:r w:rsidRPr="001600D3">
        <w:rPr>
          <w:sz w:val="22"/>
          <w:szCs w:val="22"/>
        </w:rPr>
        <w:t>W celu uniknięcia konfliktu interesów,</w:t>
      </w:r>
      <w:r w:rsidR="00282002" w:rsidRPr="00282002" w:rsidDel="00282002">
        <w:rPr>
          <w:sz w:val="22"/>
          <w:szCs w:val="22"/>
        </w:rPr>
        <w:t xml:space="preserve"> </w:t>
      </w:r>
      <w:r w:rsidRPr="001600D3">
        <w:rPr>
          <w:sz w:val="22"/>
          <w:szCs w:val="22"/>
        </w:rPr>
        <w:t>zamówienia nie mogą być udzielane podmiotom powiązanym z nim osobowo lub kapitałowo.</w:t>
      </w:r>
      <w:r w:rsidRPr="001600D3">
        <w:rPr>
          <w:kern w:val="1"/>
          <w:sz w:val="22"/>
          <w:szCs w:val="22"/>
          <w:lang w:eastAsia="ar-SA"/>
        </w:rPr>
        <w:t xml:space="preserve"> </w:t>
      </w:r>
      <w:r w:rsidR="003679A8" w:rsidRPr="00AE26B4">
        <w:rPr>
          <w:color w:val="000000" w:themeColor="text1"/>
          <w:sz w:val="22"/>
          <w:szCs w:val="22"/>
        </w:rPr>
        <w:t xml:space="preserve">Przez powiązania kapitałowe lub osobowe rozumie się wzajemne powiązania między </w:t>
      </w:r>
      <w:r w:rsidR="00CD7632" w:rsidRPr="00AE26B4">
        <w:rPr>
          <w:color w:val="000000" w:themeColor="text1"/>
          <w:sz w:val="22"/>
          <w:szCs w:val="22"/>
        </w:rPr>
        <w:t>Zamawiającym</w:t>
      </w:r>
      <w:r w:rsidR="003679A8" w:rsidRPr="00AE26B4">
        <w:rPr>
          <w:color w:val="000000" w:themeColor="text1"/>
          <w:sz w:val="22"/>
          <w:szCs w:val="22"/>
        </w:rPr>
        <w:t xml:space="preserve"> lub oso</w:t>
      </w:r>
      <w:r w:rsidR="00F51A93" w:rsidRPr="00AE26B4">
        <w:rPr>
          <w:color w:val="000000" w:themeColor="text1"/>
          <w:sz w:val="22"/>
          <w:szCs w:val="22"/>
        </w:rPr>
        <w:t xml:space="preserve">bami upoważnionymi do zaciągania zobowiązań w imieniu </w:t>
      </w:r>
      <w:r w:rsidR="00BA0A21" w:rsidRPr="00AE26B4">
        <w:rPr>
          <w:color w:val="000000" w:themeColor="text1"/>
          <w:sz w:val="22"/>
          <w:szCs w:val="22"/>
        </w:rPr>
        <w:t>Zamawiającego</w:t>
      </w:r>
      <w:r w:rsidR="00F51A93" w:rsidRPr="00AE26B4">
        <w:rPr>
          <w:color w:val="000000" w:themeColor="text1"/>
          <w:sz w:val="22"/>
          <w:szCs w:val="22"/>
        </w:rPr>
        <w:t xml:space="preserve"> lub osobami wykonującymi w imieniu </w:t>
      </w:r>
      <w:r w:rsidR="00CD7632" w:rsidRPr="00AE26B4">
        <w:rPr>
          <w:color w:val="000000" w:themeColor="text1"/>
          <w:sz w:val="22"/>
          <w:szCs w:val="22"/>
        </w:rPr>
        <w:t>Zamawiającego</w:t>
      </w:r>
      <w:r w:rsidR="00F51A93" w:rsidRPr="00AE26B4">
        <w:rPr>
          <w:color w:val="000000" w:themeColor="text1"/>
          <w:sz w:val="22"/>
          <w:szCs w:val="22"/>
        </w:rPr>
        <w:t xml:space="preserve"> czynności związane</w:t>
      </w:r>
      <w:r w:rsidR="00A50499" w:rsidRPr="00AE26B4">
        <w:rPr>
          <w:color w:val="000000" w:themeColor="text1"/>
          <w:sz w:val="22"/>
          <w:szCs w:val="22"/>
        </w:rPr>
        <w:t xml:space="preserve"> </w:t>
      </w:r>
      <w:r w:rsidR="00F51A93" w:rsidRPr="00AE26B4">
        <w:rPr>
          <w:color w:val="000000" w:themeColor="text1"/>
          <w:sz w:val="22"/>
          <w:szCs w:val="22"/>
        </w:rPr>
        <w:t xml:space="preserve">z </w:t>
      </w:r>
      <w:r w:rsidR="008972DB" w:rsidRPr="00AE26B4">
        <w:rPr>
          <w:color w:val="000000" w:themeColor="text1"/>
          <w:sz w:val="22"/>
          <w:szCs w:val="22"/>
        </w:rPr>
        <w:t xml:space="preserve">przygotowaniem i/lub </w:t>
      </w:r>
      <w:r w:rsidR="00F51A93" w:rsidRPr="00AE26B4">
        <w:rPr>
          <w:color w:val="000000" w:themeColor="text1"/>
          <w:sz w:val="22"/>
          <w:szCs w:val="22"/>
        </w:rPr>
        <w:t xml:space="preserve">przeprowadzeniem procedury wyboru </w:t>
      </w:r>
      <w:r w:rsidR="00BA0A21" w:rsidRPr="00AE26B4">
        <w:rPr>
          <w:color w:val="000000" w:themeColor="text1"/>
          <w:sz w:val="22"/>
          <w:szCs w:val="22"/>
        </w:rPr>
        <w:t>W</w:t>
      </w:r>
      <w:r w:rsidR="00F51A93" w:rsidRPr="00AE26B4">
        <w:rPr>
          <w:color w:val="000000" w:themeColor="text1"/>
          <w:sz w:val="22"/>
          <w:szCs w:val="22"/>
        </w:rPr>
        <w:t>ykonawcy</w:t>
      </w:r>
      <w:r w:rsidR="008972DB" w:rsidRPr="00AE26B4">
        <w:rPr>
          <w:color w:val="000000" w:themeColor="text1"/>
          <w:sz w:val="22"/>
          <w:szCs w:val="22"/>
        </w:rPr>
        <w:t xml:space="preserve"> lub mogące wpłynąć na wynik tego postępowania</w:t>
      </w:r>
      <w:r w:rsidR="00F51A93" w:rsidRPr="00AE26B4">
        <w:rPr>
          <w:color w:val="000000" w:themeColor="text1"/>
          <w:sz w:val="22"/>
          <w:szCs w:val="22"/>
        </w:rPr>
        <w:t xml:space="preserve"> a </w:t>
      </w:r>
      <w:r w:rsidR="00BA0A21" w:rsidRPr="00AE26B4">
        <w:rPr>
          <w:color w:val="000000" w:themeColor="text1"/>
          <w:sz w:val="22"/>
          <w:szCs w:val="22"/>
        </w:rPr>
        <w:t>W</w:t>
      </w:r>
      <w:r w:rsidR="00F51A93" w:rsidRPr="00AE26B4">
        <w:rPr>
          <w:color w:val="000000" w:themeColor="text1"/>
          <w:sz w:val="22"/>
          <w:szCs w:val="22"/>
        </w:rPr>
        <w:t>ykonawcą, polegające w szczególności na:</w:t>
      </w:r>
    </w:p>
    <w:p w14:paraId="5CDC7D86" w14:textId="17317D3F" w:rsidR="00A66CF1" w:rsidRPr="0027111B" w:rsidRDefault="00F51A93" w:rsidP="001600D3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uczestniczeniu w spółce jako wspólnik spółki cywilnej lub spółki osobowej,</w:t>
      </w:r>
    </w:p>
    <w:p w14:paraId="11C856FF" w14:textId="77777777" w:rsidR="00A66CF1" w:rsidRPr="0027111B" w:rsidRDefault="00F51A93" w:rsidP="001600D3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posiadaniu co najmniej 10% udziałów lub akcji, o ile niższy próg nie wynika z przepisów prawa,</w:t>
      </w:r>
    </w:p>
    <w:p w14:paraId="4DBE3BE5" w14:textId="77777777" w:rsidR="00A66CF1" w:rsidRPr="0027111B" w:rsidRDefault="00F51A93" w:rsidP="001600D3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pełnieniu funkcji członka organu nadzorczego lub zarządzającego, prokurenta, pełnomocnika,</w:t>
      </w:r>
    </w:p>
    <w:p w14:paraId="160C9011" w14:textId="191D1A8A" w:rsidR="008972DB" w:rsidRPr="0027111B" w:rsidRDefault="00F51A93" w:rsidP="001600D3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pozostawaniu w związku małżeńskim, w stosunku pokrewieństwa lub powinowactwa </w:t>
      </w:r>
      <w:r w:rsidR="00596ECF">
        <w:rPr>
          <w:color w:val="000000" w:themeColor="text1"/>
          <w:sz w:val="22"/>
          <w:szCs w:val="22"/>
        </w:rPr>
        <w:br/>
      </w:r>
      <w:r w:rsidRPr="0027111B">
        <w:rPr>
          <w:color w:val="000000" w:themeColor="text1"/>
          <w:sz w:val="22"/>
          <w:szCs w:val="22"/>
        </w:rPr>
        <w:t>w linii prostej,</w:t>
      </w:r>
      <w:r w:rsidR="008972DB" w:rsidRPr="0027111B">
        <w:rPr>
          <w:color w:val="000000" w:themeColor="text1"/>
          <w:sz w:val="22"/>
          <w:szCs w:val="22"/>
        </w:rPr>
        <w:t xml:space="preserve">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AFFA7C6" w14:textId="0C8FD87B" w:rsidR="00A26BED" w:rsidRDefault="00A26BED" w:rsidP="001600D3">
      <w:pPr>
        <w:pStyle w:val="DOKUMENTZWYKY"/>
        <w:numPr>
          <w:ilvl w:val="1"/>
          <w:numId w:val="89"/>
        </w:numPr>
        <w:spacing w:before="0" w:after="0" w:line="276" w:lineRule="auto"/>
        <w:rPr>
          <w:color w:val="000000" w:themeColor="text1"/>
          <w:sz w:val="22"/>
          <w:szCs w:val="22"/>
        </w:rPr>
      </w:pPr>
      <w:bookmarkStart w:id="9" w:name="_Hlk198204285"/>
      <w:r w:rsidRPr="0027111B">
        <w:rPr>
          <w:color w:val="000000" w:themeColor="text1"/>
          <w:sz w:val="22"/>
          <w:szCs w:val="22"/>
        </w:rPr>
        <w:t xml:space="preserve">pozostawaniu w takim stosunku prawym lub faktycznym, że istnieje uzasadniona wątpliwość co do ich bezstronności lub niezależności w związku z postępowaniem </w:t>
      </w:r>
      <w:r w:rsidR="00596ECF">
        <w:rPr>
          <w:color w:val="000000" w:themeColor="text1"/>
          <w:sz w:val="22"/>
          <w:szCs w:val="22"/>
        </w:rPr>
        <w:br/>
      </w:r>
      <w:r w:rsidRPr="0027111B">
        <w:rPr>
          <w:color w:val="000000" w:themeColor="text1"/>
          <w:sz w:val="22"/>
          <w:szCs w:val="22"/>
        </w:rPr>
        <w:t>o udzielenie zamówienia</w:t>
      </w:r>
    </w:p>
    <w:p w14:paraId="79145D1E" w14:textId="77777777" w:rsidR="00282002" w:rsidRDefault="00282002" w:rsidP="00202207">
      <w:pPr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5A37F93A" w14:textId="75B342BE" w:rsidR="00D67D5B" w:rsidRPr="001600D3" w:rsidRDefault="00D67D5B" w:rsidP="00202207">
      <w:pPr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1600D3">
        <w:rPr>
          <w:rFonts w:eastAsia="Times New Roman"/>
          <w:b/>
          <w:bCs/>
          <w:color w:val="000000" w:themeColor="text1"/>
          <w:sz w:val="22"/>
          <w:szCs w:val="22"/>
        </w:rPr>
        <w:t>Uwaga:</w:t>
      </w:r>
    </w:p>
    <w:p w14:paraId="0F140809" w14:textId="77777777" w:rsidR="00D67D5B" w:rsidRDefault="00D67D5B" w:rsidP="00202207">
      <w:pPr>
        <w:jc w:val="both"/>
        <w:rPr>
          <w:rFonts w:eastAsia="Times New Roman"/>
          <w:color w:val="000000" w:themeColor="text1"/>
          <w:sz w:val="22"/>
          <w:szCs w:val="22"/>
        </w:rPr>
      </w:pPr>
    </w:p>
    <w:p w14:paraId="3CD461B3" w14:textId="6AD5E306" w:rsidR="00202207" w:rsidRDefault="00952210" w:rsidP="00202207">
      <w:pPr>
        <w:jc w:val="both"/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</w:pP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Osoby</w:t>
      </w:r>
      <w:r w:rsidR="00D67D5B"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 biorące udział w przygotowaniu lub prowadzeniu postępowania o udzielenie zamówienia lub mogące wpłynąć na wynik tego postępowania, </w:t>
      </w: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składają oświadczenie w formie pisemnej lub w formie </w:t>
      </w: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lastRenderedPageBreak/>
        <w:t>elektronicznej</w:t>
      </w:r>
      <w:r w:rsidR="00721E44"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,</w:t>
      </w: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 w rozumieniu odpowiednio art. 78 i art. 78¹ ustawy z </w:t>
      </w:r>
      <w:r w:rsidR="00721E44"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dnia </w:t>
      </w: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23</w:t>
      </w:r>
      <w:r w:rsidR="00721E44"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 kwietnia </w:t>
      </w: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1964 r. </w:t>
      </w:r>
      <w:r w:rsidR="00721E44"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– </w:t>
      </w: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Kodeks cywilny</w:t>
      </w:r>
      <w:r w:rsidR="00721E44"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,</w:t>
      </w:r>
      <w:r w:rsidRPr="001600D3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 xml:space="preserve"> o braku istnienia albo braku wpływu powiązań osobowych lub kapitałowych z wykonawcami na bezstronność postępowania</w:t>
      </w:r>
      <w:r w:rsidR="00282002"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  <w:t>.</w:t>
      </w:r>
    </w:p>
    <w:p w14:paraId="6D48FD7F" w14:textId="77777777" w:rsidR="00282002" w:rsidRDefault="00282002" w:rsidP="00202207">
      <w:pPr>
        <w:jc w:val="both"/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</w:pPr>
    </w:p>
    <w:p w14:paraId="37C6CC75" w14:textId="77777777" w:rsidR="00282002" w:rsidRDefault="00282002" w:rsidP="00202207">
      <w:pPr>
        <w:jc w:val="both"/>
        <w:rPr>
          <w:rFonts w:eastAsia="Times New Roman"/>
          <w:b/>
          <w:bCs/>
          <w:i/>
          <w:iCs/>
          <w:color w:val="000000" w:themeColor="text1"/>
          <w:sz w:val="22"/>
          <w:szCs w:val="22"/>
        </w:rPr>
      </w:pPr>
    </w:p>
    <w:bookmarkEnd w:id="9"/>
    <w:p w14:paraId="2473ABDB" w14:textId="77777777" w:rsidR="003E6DE9" w:rsidRPr="0027111B" w:rsidRDefault="003E6DE9" w:rsidP="001600D3">
      <w:pPr>
        <w:pStyle w:val="Akapitzlist"/>
        <w:numPr>
          <w:ilvl w:val="0"/>
          <w:numId w:val="89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>POZOSTAŁE – PRZECIWDZIAŁANIE WSPIERANI</w:t>
      </w:r>
      <w:r w:rsidR="25744560" w:rsidRPr="0027111B">
        <w:rPr>
          <w:rFonts w:eastAsia="Times New Roman"/>
          <w:b/>
          <w:bCs/>
          <w:color w:val="000000" w:themeColor="text1"/>
          <w:sz w:val="22"/>
          <w:szCs w:val="22"/>
        </w:rPr>
        <w:t>U</w:t>
      </w: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 xml:space="preserve"> AGRESJI NA UKRAINĘ</w:t>
      </w:r>
    </w:p>
    <w:p w14:paraId="0494BE7D" w14:textId="77777777" w:rsidR="00A26BED" w:rsidRPr="0027111B" w:rsidRDefault="00A26BED" w:rsidP="00A26BED">
      <w:pPr>
        <w:pStyle w:val="Default"/>
        <w:tabs>
          <w:tab w:val="left" w:pos="426"/>
        </w:tabs>
        <w:spacing w:line="276" w:lineRule="auto"/>
        <w:ind w:left="720"/>
        <w:contextualSpacing/>
        <w:jc w:val="both"/>
        <w:rPr>
          <w:rFonts w:eastAsia="Times New Roman"/>
          <w:b/>
          <w:color w:val="000000" w:themeColor="text1"/>
          <w:sz w:val="22"/>
          <w:szCs w:val="22"/>
        </w:rPr>
      </w:pPr>
    </w:p>
    <w:p w14:paraId="595C714A" w14:textId="3D26C4F7" w:rsidR="00F51A93" w:rsidRPr="0027111B" w:rsidRDefault="00F51A93" w:rsidP="00BC76E2">
      <w:pPr>
        <w:pStyle w:val="Default"/>
        <w:tabs>
          <w:tab w:val="left" w:pos="426"/>
        </w:tabs>
        <w:spacing w:line="276" w:lineRule="auto"/>
        <w:ind w:left="709"/>
        <w:contextualSpacing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Wykonawca nie jest podmiotem</w:t>
      </w:r>
      <w:r w:rsidR="001A19C5" w:rsidRPr="0027111B">
        <w:rPr>
          <w:rFonts w:eastAsia="Times New Roman"/>
          <w:color w:val="000000" w:themeColor="text1"/>
          <w:sz w:val="22"/>
          <w:szCs w:val="22"/>
        </w:rPr>
        <w:t>,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 o którym mowa w art. 7 ust 1 </w:t>
      </w:r>
      <w:r w:rsidR="001A19C5" w:rsidRPr="0027111B">
        <w:rPr>
          <w:rFonts w:eastAsia="Times New Roman"/>
          <w:color w:val="000000" w:themeColor="text1"/>
          <w:sz w:val="22"/>
          <w:szCs w:val="22"/>
        </w:rPr>
        <w:t>ustawy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 z dnia 13 kwietnia 2022 r. o szczególnych rozwiązaniach w zakresie przeciwdziałania wspieraniu agresji na Ukrainę oraz służących ochronie bezpieczeństwa narodowego</w:t>
      </w:r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 (t. j. Dz. U. z 202</w:t>
      </w:r>
      <w:r w:rsidR="006A49E5" w:rsidRPr="0027111B">
        <w:rPr>
          <w:rFonts w:eastAsia="Times New Roman"/>
          <w:color w:val="000000" w:themeColor="text1"/>
          <w:sz w:val="22"/>
          <w:szCs w:val="22"/>
        </w:rPr>
        <w:t>5</w:t>
      </w:r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 r. poz. 5</w:t>
      </w:r>
      <w:r w:rsidR="006A49E5" w:rsidRPr="0027111B">
        <w:rPr>
          <w:rFonts w:eastAsia="Times New Roman"/>
          <w:color w:val="000000" w:themeColor="text1"/>
          <w:sz w:val="22"/>
          <w:szCs w:val="22"/>
        </w:rPr>
        <w:t>14</w:t>
      </w:r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)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- </w:t>
      </w:r>
      <w:r w:rsidR="00596ECF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z postępowania o udzielenie zamówienia publicznego lub konkursu prowadzonego na podstawie ustawy </w:t>
      </w:r>
      <w:proofErr w:type="spellStart"/>
      <w:r w:rsidRPr="0027111B">
        <w:rPr>
          <w:rFonts w:eastAsia="Times New Roman"/>
          <w:color w:val="000000" w:themeColor="text1"/>
          <w:sz w:val="22"/>
          <w:szCs w:val="22"/>
        </w:rPr>
        <w:t>Pzp</w:t>
      </w:r>
      <w:proofErr w:type="spellEnd"/>
      <w:r w:rsidRPr="0027111B">
        <w:rPr>
          <w:rFonts w:eastAsia="Times New Roman"/>
          <w:color w:val="000000" w:themeColor="text1"/>
          <w:sz w:val="22"/>
          <w:szCs w:val="22"/>
        </w:rPr>
        <w:t xml:space="preserve"> wyklucza się:</w:t>
      </w:r>
    </w:p>
    <w:p w14:paraId="4A730058" w14:textId="024B5AB8" w:rsidR="00A66CF1" w:rsidRPr="0027111B" w:rsidRDefault="00F51A93" w:rsidP="001600D3">
      <w:pPr>
        <w:pStyle w:val="Default"/>
        <w:numPr>
          <w:ilvl w:val="1"/>
          <w:numId w:val="89"/>
        </w:numPr>
        <w:spacing w:line="276" w:lineRule="auto"/>
        <w:contextualSpacing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wykonawcę oraz uczestnika konkursu wymienionego w wykazach określonych </w:t>
      </w:r>
      <w:r w:rsidRPr="0027111B">
        <w:br/>
      </w:r>
      <w:r w:rsidRPr="0027111B">
        <w:rPr>
          <w:rFonts w:eastAsia="Times New Roman"/>
          <w:color w:val="000000" w:themeColor="text1"/>
          <w:sz w:val="22"/>
          <w:szCs w:val="22"/>
        </w:rPr>
        <w:t>w rozporządzeniu 765/2006 i rozporządzeniu 269/2014 albo wpisanego na listę na podstawie decyzji w sprawie wpisu na listę rozstrzygającej o zastosowaniu środka, o którym</w:t>
      </w:r>
      <w:r w:rsidR="00AE7802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mowa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w art. 1 pkt 3 ustawy;</w:t>
      </w:r>
    </w:p>
    <w:p w14:paraId="5CCA545C" w14:textId="135F08A8" w:rsidR="00282002" w:rsidRPr="0027111B" w:rsidRDefault="00F51A93" w:rsidP="001600D3">
      <w:pPr>
        <w:pStyle w:val="Default"/>
        <w:numPr>
          <w:ilvl w:val="1"/>
          <w:numId w:val="89"/>
        </w:numPr>
        <w:spacing w:line="276" w:lineRule="auto"/>
        <w:contextualSpacing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</w:t>
      </w:r>
      <w:bookmarkStart w:id="10" w:name="_Hlk198204322"/>
      <w:r w:rsidRPr="0027111B">
        <w:rPr>
          <w:rFonts w:eastAsia="Times New Roman"/>
          <w:color w:val="000000" w:themeColor="text1"/>
          <w:sz w:val="22"/>
          <w:szCs w:val="22"/>
        </w:rPr>
        <w:t>(</w:t>
      </w:r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Dz. U. z 2023 r. poz. 1124, z </w:t>
      </w:r>
      <w:proofErr w:type="spellStart"/>
      <w:r w:rsidR="00254ACC" w:rsidRPr="0027111B">
        <w:rPr>
          <w:rFonts w:eastAsia="Times New Roman"/>
          <w:color w:val="000000" w:themeColor="text1"/>
          <w:sz w:val="22"/>
          <w:szCs w:val="22"/>
        </w:rPr>
        <w:t>późn</w:t>
      </w:r>
      <w:proofErr w:type="spellEnd"/>
      <w:r w:rsidR="00254ACC" w:rsidRPr="0027111B">
        <w:rPr>
          <w:rFonts w:eastAsia="Times New Roman"/>
          <w:color w:val="000000" w:themeColor="text1"/>
          <w:sz w:val="22"/>
          <w:szCs w:val="22"/>
        </w:rPr>
        <w:t xml:space="preserve">. </w:t>
      </w:r>
      <w:proofErr w:type="spellStart"/>
      <w:r w:rsidR="00254ACC" w:rsidRPr="0027111B">
        <w:rPr>
          <w:rFonts w:eastAsia="Times New Roman"/>
          <w:color w:val="000000" w:themeColor="text1"/>
          <w:sz w:val="22"/>
          <w:szCs w:val="22"/>
        </w:rPr>
        <w:t>zm</w:t>
      </w:r>
      <w:bookmarkEnd w:id="10"/>
      <w:proofErr w:type="spellEnd"/>
      <w:r w:rsidRPr="0027111B">
        <w:rPr>
          <w:rFonts w:eastAsia="Times New Roman"/>
          <w:color w:val="000000" w:themeColor="text1"/>
          <w:sz w:val="22"/>
          <w:szCs w:val="22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o którym mowa w art. 1 pkt 3 ustawy;</w:t>
      </w:r>
    </w:p>
    <w:p w14:paraId="5F8EAF4F" w14:textId="3FDBCF1A" w:rsidR="00CD7632" w:rsidRPr="001600D3" w:rsidRDefault="00F51A93" w:rsidP="001600D3">
      <w:pPr>
        <w:pStyle w:val="Default"/>
        <w:numPr>
          <w:ilvl w:val="1"/>
          <w:numId w:val="89"/>
        </w:numPr>
        <w:spacing w:line="276" w:lineRule="auto"/>
        <w:contextualSpacing/>
        <w:jc w:val="both"/>
        <w:rPr>
          <w:color w:val="000000" w:themeColor="text1"/>
          <w:sz w:val="22"/>
          <w:szCs w:val="22"/>
        </w:rPr>
      </w:pPr>
      <w:r w:rsidRPr="00282002">
        <w:rPr>
          <w:rFonts w:eastAsia="Times New Roman"/>
          <w:color w:val="000000" w:themeColor="text1"/>
          <w:sz w:val="22"/>
          <w:szCs w:val="22"/>
        </w:rPr>
        <w:t>wykonawcę oraz uczestnika konkursu, którego jednostką dominującą w rozumieniu art. 3 ust. 1 pkt 37 ustawy z dnia 29 września 1994 r. o rachunkowości</w:t>
      </w:r>
      <w:r w:rsidR="00254ACC" w:rsidRPr="00282002">
        <w:rPr>
          <w:rFonts w:eastAsia="Times New Roman"/>
          <w:color w:val="000000" w:themeColor="text1"/>
          <w:sz w:val="22"/>
          <w:szCs w:val="22"/>
        </w:rPr>
        <w:t xml:space="preserve"> (</w:t>
      </w:r>
      <w:bookmarkStart w:id="11" w:name="_Hlk198204350"/>
      <w:r w:rsidR="00254ACC" w:rsidRPr="00282002">
        <w:rPr>
          <w:rFonts w:eastAsia="Times New Roman"/>
          <w:color w:val="000000" w:themeColor="text1"/>
          <w:sz w:val="22"/>
          <w:szCs w:val="22"/>
        </w:rPr>
        <w:t xml:space="preserve">Dz. U. z 2023 r. poz. 120, 295 </w:t>
      </w:r>
      <w:r w:rsidR="00202207" w:rsidRPr="00282002">
        <w:rPr>
          <w:rFonts w:eastAsia="Times New Roman"/>
          <w:color w:val="000000" w:themeColor="text1"/>
          <w:sz w:val="22"/>
          <w:szCs w:val="22"/>
        </w:rPr>
        <w:br/>
      </w:r>
      <w:r w:rsidR="00254ACC" w:rsidRPr="00282002">
        <w:rPr>
          <w:rFonts w:eastAsia="Times New Roman"/>
          <w:color w:val="000000" w:themeColor="text1"/>
          <w:sz w:val="22"/>
          <w:szCs w:val="22"/>
        </w:rPr>
        <w:t>i 1598 oraz z 2024 r. poz. 619, 1685 i 1863</w:t>
      </w:r>
      <w:bookmarkEnd w:id="11"/>
      <w:r w:rsidRPr="00282002">
        <w:rPr>
          <w:rFonts w:eastAsia="Times New Roman"/>
          <w:color w:val="000000" w:themeColor="text1"/>
          <w:sz w:val="22"/>
          <w:szCs w:val="22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FE853A5" w14:textId="77777777" w:rsidR="00F51A93" w:rsidRPr="001600D3" w:rsidRDefault="00F51A93" w:rsidP="001600D3">
      <w:pPr>
        <w:pStyle w:val="Akapitzlist"/>
        <w:numPr>
          <w:ilvl w:val="0"/>
          <w:numId w:val="89"/>
        </w:num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1600D3">
        <w:rPr>
          <w:b/>
          <w:bCs/>
          <w:color w:val="000000" w:themeColor="text1"/>
          <w:sz w:val="22"/>
          <w:szCs w:val="22"/>
        </w:rPr>
        <w:t>Wzór oświadczeń o speł</w:t>
      </w:r>
      <w:r w:rsidRPr="001600D3">
        <w:rPr>
          <w:rFonts w:eastAsia="Times New Roman"/>
          <w:b/>
          <w:bCs/>
          <w:color w:val="000000" w:themeColor="text1"/>
          <w:sz w:val="22"/>
          <w:szCs w:val="22"/>
        </w:rPr>
        <w:t xml:space="preserve">nianiu powyższych warunków stanowi integralną część </w:t>
      </w:r>
      <w:r w:rsidR="003D47AB" w:rsidRPr="001600D3">
        <w:rPr>
          <w:rFonts w:eastAsia="Times New Roman"/>
          <w:b/>
          <w:bCs/>
          <w:color w:val="000000" w:themeColor="text1"/>
          <w:sz w:val="22"/>
          <w:szCs w:val="22"/>
        </w:rPr>
        <w:t>F</w:t>
      </w:r>
      <w:r w:rsidR="003E6DE9" w:rsidRPr="001600D3">
        <w:rPr>
          <w:rFonts w:eastAsia="Times New Roman"/>
          <w:b/>
          <w:bCs/>
          <w:color w:val="000000" w:themeColor="text1"/>
          <w:sz w:val="22"/>
          <w:szCs w:val="22"/>
        </w:rPr>
        <w:t>ormularza</w:t>
      </w:r>
      <w:r w:rsidR="00071023" w:rsidRPr="001600D3">
        <w:rPr>
          <w:rFonts w:eastAsia="Times New Roman"/>
          <w:b/>
          <w:bCs/>
          <w:color w:val="000000" w:themeColor="text1"/>
          <w:sz w:val="22"/>
          <w:szCs w:val="22"/>
        </w:rPr>
        <w:t xml:space="preserve"> </w:t>
      </w:r>
      <w:r w:rsidR="003D47AB" w:rsidRPr="001600D3">
        <w:rPr>
          <w:rFonts w:eastAsia="Times New Roman"/>
          <w:b/>
          <w:bCs/>
          <w:color w:val="000000" w:themeColor="text1"/>
          <w:sz w:val="22"/>
          <w:szCs w:val="22"/>
        </w:rPr>
        <w:t>O</w:t>
      </w:r>
      <w:r w:rsidR="00374EA5" w:rsidRPr="001600D3">
        <w:rPr>
          <w:rFonts w:eastAsia="Times New Roman"/>
          <w:b/>
          <w:bCs/>
          <w:color w:val="000000" w:themeColor="text1"/>
          <w:sz w:val="22"/>
          <w:szCs w:val="22"/>
        </w:rPr>
        <w:t>fert</w:t>
      </w:r>
      <w:r w:rsidR="00B70A2B" w:rsidRPr="001600D3">
        <w:rPr>
          <w:rFonts w:eastAsia="Times New Roman"/>
          <w:b/>
          <w:bCs/>
          <w:color w:val="000000" w:themeColor="text1"/>
          <w:sz w:val="22"/>
          <w:szCs w:val="22"/>
        </w:rPr>
        <w:t>y</w:t>
      </w:r>
      <w:r w:rsidR="003E6DE9" w:rsidRPr="001600D3">
        <w:rPr>
          <w:rFonts w:eastAsia="Times New Roman"/>
          <w:b/>
          <w:bCs/>
          <w:color w:val="000000" w:themeColor="text1"/>
          <w:sz w:val="22"/>
          <w:szCs w:val="22"/>
        </w:rPr>
        <w:t>.</w:t>
      </w:r>
    </w:p>
    <w:p w14:paraId="0EDDDB01" w14:textId="77777777" w:rsidR="00065C33" w:rsidRPr="001600D3" w:rsidRDefault="00065C33" w:rsidP="001600D3">
      <w:pPr>
        <w:pStyle w:val="Akapitzlist"/>
        <w:numPr>
          <w:ilvl w:val="0"/>
          <w:numId w:val="89"/>
        </w:numPr>
        <w:spacing w:line="276" w:lineRule="auto"/>
        <w:jc w:val="both"/>
        <w:rPr>
          <w:b/>
          <w:bCs/>
          <w:color w:val="000000" w:themeColor="text1"/>
          <w:kern w:val="1"/>
          <w:sz w:val="22"/>
          <w:szCs w:val="22"/>
          <w:lang w:eastAsia="ar-SA"/>
        </w:rPr>
      </w:pPr>
      <w:r w:rsidRPr="001600D3">
        <w:rPr>
          <w:rFonts w:eastAsia="Times New Roman"/>
          <w:b/>
          <w:bCs/>
          <w:color w:val="000000" w:themeColor="text1"/>
          <w:sz w:val="22"/>
          <w:szCs w:val="22"/>
        </w:rPr>
        <w:t>Niespełnienie chociażby jednego z wyżej wymienionych warunków skutkować będzie wykluczeniem Wykonawcy z postępo</w:t>
      </w:r>
      <w:r w:rsidRPr="001600D3">
        <w:rPr>
          <w:b/>
          <w:bCs/>
          <w:color w:val="000000" w:themeColor="text1"/>
          <w:sz w:val="22"/>
          <w:szCs w:val="22"/>
        </w:rPr>
        <w:t>wania oraz odrzuceniem jego oferty.</w:t>
      </w:r>
    </w:p>
    <w:p w14:paraId="702764CA" w14:textId="77777777" w:rsidR="006158D6" w:rsidRPr="0027111B" w:rsidRDefault="006158D6" w:rsidP="00CD7632">
      <w:pPr>
        <w:pStyle w:val="DOKUMENTZWYKY"/>
        <w:spacing w:before="0" w:after="0" w:line="276" w:lineRule="auto"/>
        <w:rPr>
          <w:color w:val="000000" w:themeColor="text1"/>
          <w:sz w:val="22"/>
          <w:szCs w:val="22"/>
        </w:rPr>
      </w:pPr>
    </w:p>
    <w:p w14:paraId="325298C3" w14:textId="77777777" w:rsidR="00A12580" w:rsidRPr="0027111B" w:rsidRDefault="00A12580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 xml:space="preserve"> SPOSÓB PRZYGOTOWANIA OFERTY ORAZ MIEJSCE I TERMIN SKŁADANIA OFERT</w:t>
      </w:r>
    </w:p>
    <w:p w14:paraId="25BB4297" w14:textId="77777777" w:rsidR="00CD7632" w:rsidRPr="0027111B" w:rsidRDefault="00CD7632" w:rsidP="00CD7632">
      <w:pPr>
        <w:pStyle w:val="Akapitzlist"/>
        <w:spacing w:line="276" w:lineRule="auto"/>
        <w:ind w:left="360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1BF654DA" w14:textId="62909E1D" w:rsidR="00E259BD" w:rsidRPr="0027111B" w:rsidRDefault="00E43DEA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Oferta musi być </w:t>
      </w:r>
      <w:r w:rsidR="00060535" w:rsidRPr="0027111B">
        <w:rPr>
          <w:color w:val="000000" w:themeColor="text1"/>
          <w:sz w:val="22"/>
          <w:szCs w:val="22"/>
        </w:rPr>
        <w:t>złożona za pośrednictwem strony internetowej BAZY KONKURENCYJNOŚCI</w:t>
      </w:r>
      <w:r w:rsidR="001F2E0A" w:rsidRPr="0027111B">
        <w:rPr>
          <w:color w:val="000000" w:themeColor="text1"/>
          <w:sz w:val="22"/>
          <w:szCs w:val="22"/>
        </w:rPr>
        <w:t xml:space="preserve"> (</w:t>
      </w:r>
      <w:hyperlink r:id="rId13" w:history="1">
        <w:r w:rsidR="00D41D44" w:rsidRPr="005B4051">
          <w:rPr>
            <w:rStyle w:val="Hipercze"/>
            <w:sz w:val="22"/>
            <w:szCs w:val="22"/>
          </w:rPr>
          <w:t>https://bazakonkurencyjnosci.funduszeeuropejskie.gov.pl/</w:t>
        </w:r>
      </w:hyperlink>
      <w:r w:rsidR="001F2E0A" w:rsidRPr="0027111B">
        <w:rPr>
          <w:color w:val="000000" w:themeColor="text1"/>
          <w:sz w:val="22"/>
          <w:szCs w:val="22"/>
        </w:rPr>
        <w:t>)</w:t>
      </w:r>
    </w:p>
    <w:p w14:paraId="5421F94C" w14:textId="0AB460E5" w:rsidR="00821DF9" w:rsidRPr="0027111B" w:rsidRDefault="00821DF9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sz w:val="22"/>
          <w:szCs w:val="22"/>
        </w:rPr>
        <w:t xml:space="preserve">Ofertę </w:t>
      </w:r>
      <w:r w:rsidRPr="0027111B">
        <w:rPr>
          <w:b/>
          <w:bCs/>
          <w:sz w:val="22"/>
          <w:szCs w:val="22"/>
          <w:lang w:bidi="pl-PL"/>
        </w:rPr>
        <w:t>należy</w:t>
      </w:r>
      <w:r w:rsidRPr="0027111B">
        <w:rPr>
          <w:sz w:val="22"/>
          <w:szCs w:val="22"/>
        </w:rPr>
        <w:t xml:space="preserve"> złożyć w następujący sposób</w:t>
      </w:r>
      <w:r w:rsidR="0085230F">
        <w:rPr>
          <w:sz w:val="22"/>
          <w:szCs w:val="22"/>
        </w:rPr>
        <w:t xml:space="preserve"> </w:t>
      </w:r>
      <w:r w:rsidR="0085230F" w:rsidRPr="001600D3">
        <w:rPr>
          <w:b/>
          <w:bCs/>
          <w:sz w:val="22"/>
          <w:szCs w:val="22"/>
        </w:rPr>
        <w:t>wyłącznie</w:t>
      </w:r>
      <w:r w:rsidR="0085230F">
        <w:rPr>
          <w:sz w:val="22"/>
          <w:szCs w:val="22"/>
        </w:rPr>
        <w:t xml:space="preserve"> za pośrednictwem BAZY KONKURENCYJNOŚCI</w:t>
      </w:r>
      <w:r w:rsidRPr="0027111B">
        <w:rPr>
          <w:sz w:val="22"/>
          <w:szCs w:val="22"/>
        </w:rPr>
        <w:t xml:space="preserve">: </w:t>
      </w:r>
    </w:p>
    <w:p w14:paraId="3665CB1A" w14:textId="2F8E4F93" w:rsidR="00821DF9" w:rsidRPr="0027111B" w:rsidRDefault="00821DF9" w:rsidP="00CD7632">
      <w:pPr>
        <w:numPr>
          <w:ilvl w:val="1"/>
          <w:numId w:val="41"/>
        </w:numPr>
        <w:adjustRightInd w:val="0"/>
        <w:spacing w:line="276" w:lineRule="auto"/>
        <w:ind w:left="1134" w:hanging="425"/>
        <w:contextualSpacing/>
        <w:jc w:val="both"/>
        <w:rPr>
          <w:sz w:val="22"/>
          <w:szCs w:val="22"/>
        </w:rPr>
      </w:pPr>
      <w:r w:rsidRPr="0027111B">
        <w:rPr>
          <w:sz w:val="22"/>
          <w:szCs w:val="22"/>
        </w:rPr>
        <w:t>podpisanie oferty za pomocą kwalifikowanego podpisu elektronicznego lub podpisu zaufanego lub podpisu osobistego (e-dowód);</w:t>
      </w:r>
    </w:p>
    <w:p w14:paraId="7A2D6CE6" w14:textId="77777777" w:rsidR="00821DF9" w:rsidRPr="0027111B" w:rsidRDefault="00821DF9" w:rsidP="00CD7632">
      <w:pPr>
        <w:adjustRightInd w:val="0"/>
        <w:spacing w:line="276" w:lineRule="auto"/>
        <w:ind w:left="313" w:firstLine="397"/>
        <w:contextualSpacing/>
        <w:jc w:val="both"/>
        <w:rPr>
          <w:sz w:val="22"/>
          <w:szCs w:val="22"/>
        </w:rPr>
      </w:pPr>
      <w:r w:rsidRPr="0027111B">
        <w:rPr>
          <w:sz w:val="22"/>
          <w:szCs w:val="22"/>
        </w:rPr>
        <w:t>albo</w:t>
      </w:r>
    </w:p>
    <w:p w14:paraId="3BB7A632" w14:textId="28588746" w:rsidR="00821DF9" w:rsidRPr="0027111B" w:rsidRDefault="00821DF9" w:rsidP="00CD7632">
      <w:pPr>
        <w:numPr>
          <w:ilvl w:val="1"/>
          <w:numId w:val="41"/>
        </w:numPr>
        <w:adjustRightInd w:val="0"/>
        <w:spacing w:line="276" w:lineRule="auto"/>
        <w:ind w:left="1134" w:hanging="425"/>
        <w:contextualSpacing/>
        <w:jc w:val="both"/>
        <w:rPr>
          <w:sz w:val="22"/>
          <w:szCs w:val="22"/>
        </w:rPr>
      </w:pPr>
      <w:r w:rsidRPr="0027111B">
        <w:rPr>
          <w:sz w:val="22"/>
          <w:szCs w:val="22"/>
        </w:rPr>
        <w:t>zrobienie skanu (cyfrowego odwzorowania dokumentu) odręcznie podpisanej oferty</w:t>
      </w:r>
      <w:r w:rsidR="0085230F">
        <w:rPr>
          <w:sz w:val="22"/>
          <w:szCs w:val="22"/>
        </w:rPr>
        <w:t>.</w:t>
      </w:r>
    </w:p>
    <w:p w14:paraId="0F6FA2B6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Ofertę </w:t>
      </w:r>
      <w:r w:rsidRPr="0027111B">
        <w:rPr>
          <w:sz w:val="22"/>
          <w:szCs w:val="22"/>
        </w:rPr>
        <w:t>należy sporządzić w języku polskim.</w:t>
      </w:r>
    </w:p>
    <w:p w14:paraId="48C1CBBA" w14:textId="77777777" w:rsidR="004C075D" w:rsidRPr="0027111B" w:rsidRDefault="00274799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lastRenderedPageBreak/>
        <w:t xml:space="preserve">Wszystkie ceny należy podać w </w:t>
      </w:r>
      <w:r w:rsidR="00A617C4" w:rsidRPr="0027111B">
        <w:rPr>
          <w:sz w:val="22"/>
          <w:szCs w:val="22"/>
        </w:rPr>
        <w:t>PLN</w:t>
      </w:r>
      <w:r w:rsidRPr="0027111B">
        <w:rPr>
          <w:sz w:val="22"/>
          <w:szCs w:val="22"/>
        </w:rPr>
        <w:t>.</w:t>
      </w:r>
    </w:p>
    <w:p w14:paraId="421197E1" w14:textId="276C11FD" w:rsidR="00F23160" w:rsidRDefault="00274799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>Zamawiający nie dopuszcza możliwości składania ofert</w:t>
      </w:r>
      <w:r w:rsidR="00B70A2B" w:rsidRPr="0027111B">
        <w:rPr>
          <w:sz w:val="22"/>
          <w:szCs w:val="22"/>
        </w:rPr>
        <w:t xml:space="preserve"> częściowych</w:t>
      </w:r>
      <w:r w:rsidR="00F23160">
        <w:rPr>
          <w:sz w:val="22"/>
          <w:szCs w:val="22"/>
        </w:rPr>
        <w:t>, przy czym:</w:t>
      </w:r>
      <w:r w:rsidR="00B70A2B" w:rsidRPr="0027111B">
        <w:rPr>
          <w:sz w:val="22"/>
          <w:szCs w:val="22"/>
        </w:rPr>
        <w:t xml:space="preserve"> </w:t>
      </w:r>
    </w:p>
    <w:p w14:paraId="30AF20F7" w14:textId="77777777" w:rsidR="00F23160" w:rsidRDefault="00F23160" w:rsidP="00F23160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F23160">
        <w:rPr>
          <w:sz w:val="22"/>
          <w:szCs w:val="22"/>
        </w:rPr>
        <w:t>liczb</w:t>
      </w:r>
      <w:r>
        <w:rPr>
          <w:sz w:val="22"/>
          <w:szCs w:val="22"/>
        </w:rPr>
        <w:t>a</w:t>
      </w:r>
      <w:r w:rsidRPr="00F23160">
        <w:rPr>
          <w:sz w:val="22"/>
          <w:szCs w:val="22"/>
        </w:rPr>
        <w:t xml:space="preserve"> części zamówienia, na którą </w:t>
      </w:r>
      <w:r>
        <w:rPr>
          <w:sz w:val="22"/>
          <w:szCs w:val="22"/>
        </w:rPr>
        <w:t>W</w:t>
      </w:r>
      <w:r w:rsidRPr="00F23160">
        <w:rPr>
          <w:sz w:val="22"/>
          <w:szCs w:val="22"/>
        </w:rPr>
        <w:t>ykonawca może złożyć</w:t>
      </w:r>
      <w:r>
        <w:rPr>
          <w:sz w:val="22"/>
          <w:szCs w:val="22"/>
        </w:rPr>
        <w:t xml:space="preserve"> </w:t>
      </w:r>
      <w:r w:rsidRPr="001600D3">
        <w:rPr>
          <w:sz w:val="22"/>
          <w:szCs w:val="22"/>
        </w:rPr>
        <w:t>ofertę</w:t>
      </w:r>
      <w:r>
        <w:rPr>
          <w:sz w:val="22"/>
          <w:szCs w:val="22"/>
        </w:rPr>
        <w:t xml:space="preserve">: </w:t>
      </w:r>
      <w:r w:rsidRPr="001600D3">
        <w:rPr>
          <w:b/>
          <w:bCs/>
          <w:i/>
          <w:iCs/>
          <w:sz w:val="22"/>
          <w:szCs w:val="22"/>
        </w:rPr>
        <w:t>nie dotyczy</w:t>
      </w:r>
      <w:r w:rsidRPr="001600D3">
        <w:rPr>
          <w:sz w:val="22"/>
          <w:szCs w:val="22"/>
        </w:rPr>
        <w:t>,</w:t>
      </w:r>
    </w:p>
    <w:p w14:paraId="47E7FFE8" w14:textId="67739DCA" w:rsidR="007C5C52" w:rsidRDefault="00F23160" w:rsidP="00F23160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1600D3">
        <w:rPr>
          <w:sz w:val="22"/>
          <w:szCs w:val="22"/>
        </w:rPr>
        <w:t>maksymaln</w:t>
      </w:r>
      <w:r>
        <w:rPr>
          <w:sz w:val="22"/>
          <w:szCs w:val="22"/>
        </w:rPr>
        <w:t>a</w:t>
      </w:r>
      <w:r w:rsidRPr="001600D3">
        <w:rPr>
          <w:sz w:val="22"/>
          <w:szCs w:val="22"/>
        </w:rPr>
        <w:t xml:space="preserve"> liczb</w:t>
      </w:r>
      <w:r>
        <w:rPr>
          <w:sz w:val="22"/>
          <w:szCs w:val="22"/>
        </w:rPr>
        <w:t>a</w:t>
      </w:r>
      <w:r w:rsidRPr="001600D3">
        <w:rPr>
          <w:sz w:val="22"/>
          <w:szCs w:val="22"/>
        </w:rPr>
        <w:t xml:space="preserve"> części, na które zamówienie może zostać</w:t>
      </w:r>
      <w:r>
        <w:rPr>
          <w:sz w:val="22"/>
          <w:szCs w:val="22"/>
        </w:rPr>
        <w:t xml:space="preserve"> </w:t>
      </w:r>
      <w:r w:rsidRPr="001600D3">
        <w:rPr>
          <w:sz w:val="22"/>
          <w:szCs w:val="22"/>
        </w:rPr>
        <w:t xml:space="preserve">udzielone temu samemu </w:t>
      </w:r>
      <w:r w:rsidR="007C5C52">
        <w:rPr>
          <w:sz w:val="22"/>
          <w:szCs w:val="22"/>
        </w:rPr>
        <w:t>W</w:t>
      </w:r>
      <w:r w:rsidRPr="001600D3">
        <w:rPr>
          <w:sz w:val="22"/>
          <w:szCs w:val="22"/>
        </w:rPr>
        <w:t>ykonawcy</w:t>
      </w:r>
      <w:r w:rsidR="00773E5D">
        <w:rPr>
          <w:sz w:val="22"/>
          <w:szCs w:val="22"/>
        </w:rPr>
        <w:t xml:space="preserve">: </w:t>
      </w:r>
      <w:r w:rsidR="00773E5D" w:rsidRPr="00B65EF0">
        <w:rPr>
          <w:b/>
          <w:bCs/>
          <w:i/>
          <w:iCs/>
          <w:sz w:val="22"/>
          <w:szCs w:val="22"/>
        </w:rPr>
        <w:t>nie dotyczy</w:t>
      </w:r>
      <w:r w:rsidRPr="001600D3">
        <w:rPr>
          <w:sz w:val="22"/>
          <w:szCs w:val="22"/>
        </w:rPr>
        <w:t>,</w:t>
      </w:r>
    </w:p>
    <w:p w14:paraId="53395180" w14:textId="098C47F8" w:rsidR="00F23160" w:rsidRPr="001600D3" w:rsidRDefault="00F23160" w:rsidP="001600D3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1600D3">
        <w:rPr>
          <w:sz w:val="22"/>
          <w:szCs w:val="22"/>
        </w:rPr>
        <w:t>kryteria lub zasady, mające</w:t>
      </w:r>
      <w:r w:rsidR="007C5C52" w:rsidRPr="007C5C52">
        <w:rPr>
          <w:sz w:val="22"/>
          <w:szCs w:val="22"/>
        </w:rPr>
        <w:t xml:space="preserve"> </w:t>
      </w:r>
      <w:r w:rsidRPr="001600D3">
        <w:rPr>
          <w:sz w:val="22"/>
          <w:szCs w:val="22"/>
        </w:rPr>
        <w:t>zastosowanie do ustalenia, które części zamówienia zostaną udzielone</w:t>
      </w:r>
      <w:r w:rsidR="007C5C52" w:rsidRPr="007C5C52">
        <w:rPr>
          <w:sz w:val="22"/>
          <w:szCs w:val="22"/>
        </w:rPr>
        <w:t xml:space="preserve"> </w:t>
      </w:r>
      <w:r w:rsidRPr="007C5C52">
        <w:rPr>
          <w:sz w:val="22"/>
          <w:szCs w:val="22"/>
        </w:rPr>
        <w:t xml:space="preserve">jednemu </w:t>
      </w:r>
      <w:r w:rsidR="007C5C52">
        <w:rPr>
          <w:sz w:val="22"/>
          <w:szCs w:val="22"/>
        </w:rPr>
        <w:t>W</w:t>
      </w:r>
      <w:r w:rsidRPr="007C5C52">
        <w:rPr>
          <w:sz w:val="22"/>
          <w:szCs w:val="22"/>
        </w:rPr>
        <w:t>ykonawcy, w przypadku wyboru jego oferty w większej niż</w:t>
      </w:r>
      <w:r w:rsidR="007C5C52">
        <w:rPr>
          <w:sz w:val="22"/>
          <w:szCs w:val="22"/>
        </w:rPr>
        <w:t xml:space="preserve"> </w:t>
      </w:r>
      <w:r w:rsidRPr="001600D3">
        <w:rPr>
          <w:sz w:val="22"/>
          <w:szCs w:val="22"/>
        </w:rPr>
        <w:t>maksymalna liczbie części</w:t>
      </w:r>
      <w:r w:rsidR="00773E5D">
        <w:rPr>
          <w:sz w:val="22"/>
          <w:szCs w:val="22"/>
        </w:rPr>
        <w:t xml:space="preserve">: </w:t>
      </w:r>
      <w:r w:rsidR="00773E5D" w:rsidRPr="00B65EF0">
        <w:rPr>
          <w:b/>
          <w:bCs/>
          <w:i/>
          <w:iCs/>
          <w:sz w:val="22"/>
          <w:szCs w:val="22"/>
        </w:rPr>
        <w:t>nie dotyczy</w:t>
      </w:r>
      <w:r w:rsidR="00773E5D">
        <w:rPr>
          <w:sz w:val="22"/>
          <w:szCs w:val="22"/>
        </w:rPr>
        <w:t>.</w:t>
      </w:r>
    </w:p>
    <w:p w14:paraId="4DB16D78" w14:textId="5B3F538E" w:rsidR="00274799" w:rsidRPr="0027111B" w:rsidRDefault="00F2316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Zamawiający nie dopuszcza składania </w:t>
      </w:r>
      <w:r w:rsidR="00B70A2B" w:rsidRPr="0027111B">
        <w:rPr>
          <w:sz w:val="22"/>
          <w:szCs w:val="22"/>
        </w:rPr>
        <w:t>o</w:t>
      </w:r>
      <w:r>
        <w:rPr>
          <w:sz w:val="22"/>
          <w:szCs w:val="22"/>
        </w:rPr>
        <w:t>fert</w:t>
      </w:r>
      <w:r w:rsidR="00274799" w:rsidRPr="0027111B">
        <w:rPr>
          <w:sz w:val="22"/>
          <w:szCs w:val="22"/>
        </w:rPr>
        <w:t xml:space="preserve"> wariantowych.</w:t>
      </w:r>
    </w:p>
    <w:p w14:paraId="2AC178B3" w14:textId="6EA4E984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 xml:space="preserve">Oferta musi być podpisana zgodnie ze sposobem reprezentacji danego podmiotu oraz muszą być wypełnione i podpisane </w:t>
      </w:r>
      <w:r w:rsidR="00773E5D">
        <w:rPr>
          <w:sz w:val="22"/>
          <w:szCs w:val="22"/>
        </w:rPr>
        <w:t>Z</w:t>
      </w:r>
      <w:r w:rsidRPr="0027111B">
        <w:rPr>
          <w:sz w:val="22"/>
          <w:szCs w:val="22"/>
        </w:rPr>
        <w:t>ałączniki</w:t>
      </w:r>
      <w:r w:rsidR="006A34F5" w:rsidRPr="0027111B">
        <w:rPr>
          <w:sz w:val="22"/>
          <w:szCs w:val="22"/>
        </w:rPr>
        <w:t xml:space="preserve"> nr 1 do nr </w:t>
      </w:r>
      <w:r w:rsidR="00773E5D">
        <w:rPr>
          <w:sz w:val="22"/>
          <w:szCs w:val="22"/>
        </w:rPr>
        <w:t>4</w:t>
      </w:r>
      <w:r w:rsidRPr="0027111B">
        <w:rPr>
          <w:sz w:val="22"/>
          <w:szCs w:val="22"/>
        </w:rPr>
        <w:t xml:space="preserve"> </w:t>
      </w:r>
      <w:r w:rsidR="00481432">
        <w:rPr>
          <w:sz w:val="22"/>
          <w:szCs w:val="22"/>
        </w:rPr>
        <w:t xml:space="preserve">oraz nr </w:t>
      </w:r>
      <w:r w:rsidR="00773E5D">
        <w:rPr>
          <w:sz w:val="22"/>
          <w:szCs w:val="22"/>
        </w:rPr>
        <w:t>5</w:t>
      </w:r>
      <w:r w:rsidR="00481432">
        <w:rPr>
          <w:sz w:val="22"/>
          <w:szCs w:val="22"/>
        </w:rPr>
        <w:t xml:space="preserve"> dla </w:t>
      </w:r>
      <w:r w:rsidR="00F23160">
        <w:rPr>
          <w:sz w:val="22"/>
          <w:szCs w:val="22"/>
        </w:rPr>
        <w:t>Wykonawcy</w:t>
      </w:r>
      <w:r w:rsidR="00E95AF0">
        <w:rPr>
          <w:sz w:val="22"/>
          <w:szCs w:val="22"/>
        </w:rPr>
        <w:t xml:space="preserve"> </w:t>
      </w:r>
      <w:r w:rsidR="00481432">
        <w:rPr>
          <w:sz w:val="22"/>
          <w:szCs w:val="22"/>
        </w:rPr>
        <w:t xml:space="preserve">będącego osobą fizyczną) </w:t>
      </w:r>
      <w:r w:rsidRPr="0027111B">
        <w:rPr>
          <w:sz w:val="22"/>
          <w:szCs w:val="22"/>
        </w:rPr>
        <w:t>do niniejszego zapytania.</w:t>
      </w:r>
    </w:p>
    <w:p w14:paraId="5B403847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 xml:space="preserve">Ofertę należy złożyć na </w:t>
      </w:r>
      <w:r w:rsidR="004B33EC" w:rsidRPr="0027111B">
        <w:rPr>
          <w:sz w:val="22"/>
          <w:szCs w:val="22"/>
        </w:rPr>
        <w:t>F</w:t>
      </w:r>
      <w:r w:rsidRPr="0027111B">
        <w:rPr>
          <w:sz w:val="22"/>
          <w:szCs w:val="22"/>
        </w:rPr>
        <w:t xml:space="preserve">ormularzu </w:t>
      </w:r>
      <w:r w:rsidR="004B33EC" w:rsidRPr="0027111B">
        <w:rPr>
          <w:sz w:val="22"/>
          <w:szCs w:val="22"/>
        </w:rPr>
        <w:t>O</w:t>
      </w:r>
      <w:r w:rsidRPr="0027111B">
        <w:rPr>
          <w:sz w:val="22"/>
          <w:szCs w:val="22"/>
        </w:rPr>
        <w:t xml:space="preserve">ferty stanowiącym </w:t>
      </w:r>
      <w:r w:rsidR="00D02E8F" w:rsidRPr="0027111B">
        <w:rPr>
          <w:sz w:val="22"/>
          <w:szCs w:val="22"/>
        </w:rPr>
        <w:t>Z</w:t>
      </w:r>
      <w:r w:rsidRPr="0027111B">
        <w:rPr>
          <w:sz w:val="22"/>
          <w:szCs w:val="22"/>
        </w:rPr>
        <w:t>ałącznik nr 1</w:t>
      </w:r>
      <w:r w:rsidR="008D2730" w:rsidRPr="0027111B">
        <w:rPr>
          <w:sz w:val="22"/>
          <w:szCs w:val="22"/>
        </w:rPr>
        <w:t xml:space="preserve"> do zapytania ofertowego </w:t>
      </w:r>
      <w:r w:rsidRPr="0027111B">
        <w:rPr>
          <w:sz w:val="22"/>
          <w:szCs w:val="22"/>
        </w:rPr>
        <w:t xml:space="preserve">wraz z </w:t>
      </w:r>
      <w:r w:rsidR="0099569F" w:rsidRPr="0027111B">
        <w:rPr>
          <w:sz w:val="22"/>
          <w:szCs w:val="22"/>
        </w:rPr>
        <w:t xml:space="preserve">następującymi </w:t>
      </w:r>
      <w:r w:rsidR="00D02E8F" w:rsidRPr="0027111B">
        <w:rPr>
          <w:sz w:val="22"/>
          <w:szCs w:val="22"/>
        </w:rPr>
        <w:t>z</w:t>
      </w:r>
      <w:r w:rsidR="0099569F" w:rsidRPr="0027111B">
        <w:rPr>
          <w:sz w:val="22"/>
          <w:szCs w:val="22"/>
        </w:rPr>
        <w:t>ałącznikami</w:t>
      </w:r>
      <w:r w:rsidRPr="0027111B">
        <w:rPr>
          <w:sz w:val="22"/>
          <w:szCs w:val="22"/>
        </w:rPr>
        <w:t>:</w:t>
      </w:r>
    </w:p>
    <w:p w14:paraId="49BBE00C" w14:textId="77777777" w:rsidR="00A66CF1" w:rsidRPr="0027111B" w:rsidRDefault="0099569F" w:rsidP="001600D3">
      <w:pPr>
        <w:pStyle w:val="Akapitzlist"/>
        <w:numPr>
          <w:ilvl w:val="0"/>
          <w:numId w:val="85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>Załącznik nr 2 - Klauzula informacyjna ze zgodą na przetwarzanie danych osobowych</w:t>
      </w:r>
    </w:p>
    <w:p w14:paraId="478F078C" w14:textId="77777777" w:rsidR="0099569F" w:rsidRPr="0027111B" w:rsidRDefault="0099569F" w:rsidP="001600D3">
      <w:pPr>
        <w:pStyle w:val="Akapitzlist"/>
        <w:numPr>
          <w:ilvl w:val="0"/>
          <w:numId w:val="85"/>
        </w:numPr>
        <w:spacing w:line="276" w:lineRule="auto"/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 xml:space="preserve">Załącznik nr 3 - </w:t>
      </w:r>
      <w:r w:rsidR="00A830B7" w:rsidRPr="0027111B">
        <w:rPr>
          <w:rFonts w:eastAsia="Times New Roman"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72756254" w14:textId="477F480F" w:rsidR="00EB4927" w:rsidRPr="002F6A2C" w:rsidRDefault="003E72A3" w:rsidP="001600D3">
      <w:pPr>
        <w:pStyle w:val="Akapitzlist"/>
        <w:numPr>
          <w:ilvl w:val="0"/>
          <w:numId w:val="85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Załącznik</w:t>
      </w:r>
      <w:r w:rsidR="0038756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 xml:space="preserve">nr </w:t>
      </w:r>
      <w:r w:rsidR="00773E5D">
        <w:rPr>
          <w:color w:val="000000" w:themeColor="text1"/>
          <w:sz w:val="22"/>
          <w:szCs w:val="22"/>
        </w:rPr>
        <w:t>4</w:t>
      </w:r>
      <w:r w:rsidRPr="0027111B">
        <w:rPr>
          <w:color w:val="000000" w:themeColor="text1"/>
          <w:sz w:val="22"/>
          <w:szCs w:val="22"/>
        </w:rPr>
        <w:t xml:space="preserve"> – </w:t>
      </w:r>
      <w:r w:rsidR="00A830B7" w:rsidRPr="0027111B">
        <w:rPr>
          <w:color w:val="000000" w:themeColor="text1"/>
          <w:sz w:val="22"/>
          <w:szCs w:val="22"/>
        </w:rPr>
        <w:t>Oświadczenie Wykonawcy – ustawa sankcyjna</w:t>
      </w:r>
    </w:p>
    <w:p w14:paraId="7FB465E8" w14:textId="37008F0B" w:rsidR="00EB4927" w:rsidRPr="001600D3" w:rsidRDefault="00B14800" w:rsidP="001600D3">
      <w:pPr>
        <w:pStyle w:val="Akapitzlist"/>
        <w:numPr>
          <w:ilvl w:val="0"/>
          <w:numId w:val="85"/>
        </w:numPr>
        <w:spacing w:line="276" w:lineRule="auto"/>
        <w:jc w:val="both"/>
        <w:rPr>
          <w:sz w:val="22"/>
          <w:szCs w:val="22"/>
        </w:rPr>
      </w:pPr>
      <w:r w:rsidRPr="00F23160">
        <w:rPr>
          <w:color w:val="000000" w:themeColor="text1"/>
          <w:sz w:val="22"/>
          <w:szCs w:val="22"/>
        </w:rPr>
        <w:t xml:space="preserve">Załącznik nr </w:t>
      </w:r>
      <w:r w:rsidR="00773E5D">
        <w:rPr>
          <w:color w:val="000000" w:themeColor="text1"/>
          <w:sz w:val="22"/>
          <w:szCs w:val="22"/>
        </w:rPr>
        <w:t xml:space="preserve">5 – </w:t>
      </w:r>
      <w:r w:rsidR="00F642BE" w:rsidRPr="001600D3">
        <w:rPr>
          <w:sz w:val="22"/>
          <w:szCs w:val="22"/>
        </w:rPr>
        <w:t>Oświadczenie osoby współpracującej o zapoznaniu się z Instrukcją postępowania na wypadek sytuacji podejrzenia popełnienia przestępstwa prania pieniędzy lub finansowania terroryzmu</w:t>
      </w:r>
      <w:r w:rsidR="004D630D" w:rsidRPr="001600D3">
        <w:rPr>
          <w:sz w:val="22"/>
          <w:szCs w:val="22"/>
        </w:rPr>
        <w:t xml:space="preserve"> (dla </w:t>
      </w:r>
      <w:r w:rsidR="00F23160">
        <w:rPr>
          <w:sz w:val="22"/>
          <w:szCs w:val="22"/>
        </w:rPr>
        <w:t>Wykonawcy</w:t>
      </w:r>
      <w:r w:rsidR="004D630D" w:rsidRPr="001600D3">
        <w:rPr>
          <w:sz w:val="22"/>
          <w:szCs w:val="22"/>
        </w:rPr>
        <w:t xml:space="preserve"> będącego osobą fizyczną)</w:t>
      </w:r>
      <w:r w:rsidR="00B92983" w:rsidRPr="001600D3">
        <w:rPr>
          <w:sz w:val="22"/>
          <w:szCs w:val="22"/>
        </w:rPr>
        <w:t>.</w:t>
      </w:r>
    </w:p>
    <w:p w14:paraId="36C60821" w14:textId="7E1838EB" w:rsidR="00A12580" w:rsidRPr="00EB4927" w:rsidRDefault="00050CB8" w:rsidP="00EB4927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EB4927">
        <w:rPr>
          <w:sz w:val="22"/>
          <w:szCs w:val="22"/>
        </w:rPr>
        <w:t>Wykonawca jest zobowiązany do złożenia oferty w terminie</w:t>
      </w:r>
      <w:r w:rsidR="00317122" w:rsidRPr="00EB4927">
        <w:rPr>
          <w:sz w:val="22"/>
          <w:szCs w:val="22"/>
        </w:rPr>
        <w:t xml:space="preserve"> </w:t>
      </w:r>
      <w:r w:rsidR="00291855" w:rsidRPr="001600D3">
        <w:rPr>
          <w:b/>
          <w:bCs/>
          <w:sz w:val="22"/>
          <w:szCs w:val="22"/>
        </w:rPr>
        <w:t>do dnia</w:t>
      </w:r>
      <w:r w:rsidR="004D630D" w:rsidRPr="001600D3">
        <w:rPr>
          <w:b/>
          <w:bCs/>
          <w:sz w:val="22"/>
          <w:szCs w:val="22"/>
        </w:rPr>
        <w:t xml:space="preserve"> </w:t>
      </w:r>
      <w:r w:rsidR="00347F25">
        <w:rPr>
          <w:b/>
          <w:bCs/>
          <w:sz w:val="22"/>
          <w:szCs w:val="22"/>
        </w:rPr>
        <w:t>5</w:t>
      </w:r>
      <w:r w:rsidR="004D630D" w:rsidRPr="001600D3">
        <w:rPr>
          <w:b/>
          <w:bCs/>
          <w:sz w:val="22"/>
          <w:szCs w:val="22"/>
        </w:rPr>
        <w:t xml:space="preserve"> </w:t>
      </w:r>
      <w:r w:rsidR="00EB4927" w:rsidRPr="001600D3">
        <w:rPr>
          <w:b/>
          <w:bCs/>
          <w:sz w:val="22"/>
          <w:szCs w:val="22"/>
        </w:rPr>
        <w:t xml:space="preserve">grudnia </w:t>
      </w:r>
      <w:r w:rsidR="004D630D" w:rsidRPr="001600D3">
        <w:rPr>
          <w:b/>
          <w:bCs/>
          <w:sz w:val="22"/>
          <w:szCs w:val="22"/>
        </w:rPr>
        <w:t>2025</w:t>
      </w:r>
      <w:r w:rsidR="00EB4927" w:rsidRPr="001600D3">
        <w:rPr>
          <w:b/>
          <w:bCs/>
          <w:sz w:val="22"/>
          <w:szCs w:val="22"/>
        </w:rPr>
        <w:t xml:space="preserve"> r.</w:t>
      </w:r>
      <w:r w:rsidR="00291855" w:rsidRPr="001600D3">
        <w:rPr>
          <w:b/>
          <w:bCs/>
          <w:sz w:val="22"/>
          <w:szCs w:val="22"/>
        </w:rPr>
        <w:t>, tj</w:t>
      </w:r>
      <w:r w:rsidR="00E041FD" w:rsidRPr="001600D3">
        <w:rPr>
          <w:b/>
          <w:bCs/>
          <w:sz w:val="22"/>
          <w:szCs w:val="22"/>
        </w:rPr>
        <w:t xml:space="preserve">. </w:t>
      </w:r>
      <w:r w:rsidR="00EB4927" w:rsidRPr="001600D3">
        <w:rPr>
          <w:b/>
          <w:bCs/>
          <w:sz w:val="22"/>
          <w:szCs w:val="22"/>
        </w:rPr>
        <w:t>do 7</w:t>
      </w:r>
      <w:r w:rsidR="00481432" w:rsidRPr="001600D3">
        <w:rPr>
          <w:b/>
          <w:bCs/>
          <w:sz w:val="22"/>
          <w:szCs w:val="22"/>
        </w:rPr>
        <w:t xml:space="preserve"> </w:t>
      </w:r>
      <w:r w:rsidRPr="001600D3">
        <w:rPr>
          <w:b/>
          <w:bCs/>
          <w:sz w:val="22"/>
          <w:szCs w:val="22"/>
        </w:rPr>
        <w:t xml:space="preserve">dni od upublicznienia </w:t>
      </w:r>
      <w:r w:rsidR="0085230F">
        <w:rPr>
          <w:b/>
          <w:bCs/>
          <w:sz w:val="22"/>
          <w:szCs w:val="22"/>
        </w:rPr>
        <w:t>Z</w:t>
      </w:r>
      <w:r w:rsidR="0085230F" w:rsidRPr="001600D3">
        <w:rPr>
          <w:b/>
          <w:bCs/>
          <w:sz w:val="22"/>
          <w:szCs w:val="22"/>
        </w:rPr>
        <w:t xml:space="preserve">apytania </w:t>
      </w:r>
      <w:r w:rsidRPr="001600D3">
        <w:rPr>
          <w:b/>
          <w:bCs/>
          <w:sz w:val="22"/>
          <w:szCs w:val="22"/>
        </w:rPr>
        <w:t>ofertowego</w:t>
      </w:r>
      <w:r w:rsidR="00EB4927" w:rsidRPr="001600D3">
        <w:rPr>
          <w:b/>
          <w:bCs/>
          <w:sz w:val="22"/>
          <w:szCs w:val="22"/>
        </w:rPr>
        <w:t xml:space="preserve"> w </w:t>
      </w:r>
      <w:r w:rsidR="0085230F" w:rsidRPr="0085230F">
        <w:rPr>
          <w:b/>
          <w:bCs/>
          <w:sz w:val="22"/>
          <w:szCs w:val="22"/>
        </w:rPr>
        <w:t>BAZIE KONKURENCYJNOŚCI</w:t>
      </w:r>
      <w:r w:rsidR="0085230F" w:rsidRPr="00EB4927">
        <w:rPr>
          <w:sz w:val="22"/>
          <w:szCs w:val="22"/>
        </w:rPr>
        <w:t>.</w:t>
      </w:r>
      <w:r w:rsidRPr="00EB4927">
        <w:rPr>
          <w:sz w:val="22"/>
          <w:szCs w:val="22"/>
        </w:rPr>
        <w:t xml:space="preserve"> Bieg terminu składania ofert rozpoczyna się dnia następującego po dniu upublicznienia zapytania ofertowego a kończy się z upływem ostatniego dnia (zastosowanie ma art. 115 Kodeksu cywilnego). O terminowym złożeniu ofert decyduje data złożenia oferty za pośrednictwem </w:t>
      </w:r>
      <w:r w:rsidR="00952210" w:rsidRPr="00EB4927">
        <w:rPr>
          <w:sz w:val="22"/>
          <w:szCs w:val="22"/>
        </w:rPr>
        <w:t>BAZY KONKURENCYJNOŚCI</w:t>
      </w:r>
      <w:r w:rsidR="00952210" w:rsidRPr="00EB4927">
        <w:rPr>
          <w:b/>
          <w:bCs/>
          <w:sz w:val="22"/>
          <w:szCs w:val="22"/>
        </w:rPr>
        <w:t xml:space="preserve">. </w:t>
      </w:r>
    </w:p>
    <w:p w14:paraId="66329A46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 xml:space="preserve">Oferty złożone po terminie </w:t>
      </w:r>
      <w:r w:rsidR="00F146B6" w:rsidRPr="0027111B">
        <w:rPr>
          <w:sz w:val="22"/>
          <w:szCs w:val="22"/>
        </w:rPr>
        <w:t xml:space="preserve">składania ofert </w:t>
      </w:r>
      <w:r w:rsidR="001A19C5" w:rsidRPr="0027111B">
        <w:rPr>
          <w:sz w:val="22"/>
          <w:szCs w:val="22"/>
        </w:rPr>
        <w:t>podlegaj</w:t>
      </w:r>
      <w:r w:rsidRPr="0027111B">
        <w:rPr>
          <w:sz w:val="22"/>
          <w:szCs w:val="22"/>
        </w:rPr>
        <w:t xml:space="preserve">ą </w:t>
      </w:r>
      <w:r w:rsidR="001A19C5" w:rsidRPr="0027111B">
        <w:rPr>
          <w:sz w:val="22"/>
          <w:szCs w:val="22"/>
        </w:rPr>
        <w:t>odrzuceniu</w:t>
      </w:r>
      <w:r w:rsidRPr="0027111B">
        <w:rPr>
          <w:sz w:val="22"/>
          <w:szCs w:val="22"/>
        </w:rPr>
        <w:t>.</w:t>
      </w:r>
    </w:p>
    <w:p w14:paraId="3E5569CA" w14:textId="77777777" w:rsidR="001F2E0A" w:rsidRPr="0027111B" w:rsidRDefault="001F2E0A" w:rsidP="006116A0">
      <w:pPr>
        <w:pStyle w:val="Akapitzlist"/>
        <w:numPr>
          <w:ilvl w:val="0"/>
          <w:numId w:val="42"/>
        </w:numPr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 xml:space="preserve">Każdy Wykonawca może złożyć tylko jedną ofertę. </w:t>
      </w:r>
    </w:p>
    <w:p w14:paraId="6DC8359C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sz w:val="22"/>
          <w:szCs w:val="22"/>
        </w:rPr>
      </w:pPr>
      <w:r w:rsidRPr="0027111B">
        <w:rPr>
          <w:sz w:val="22"/>
          <w:szCs w:val="22"/>
        </w:rPr>
        <w:t>Wykonawca może przed upływem terminu składania ofert zmienić lub wycofać swoją ofertę.</w:t>
      </w:r>
    </w:p>
    <w:p w14:paraId="34BD8999" w14:textId="77777777" w:rsidR="00A12580" w:rsidRPr="0027111B" w:rsidRDefault="00A12580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sz w:val="22"/>
          <w:szCs w:val="22"/>
        </w:rPr>
        <w:t>Oferta powinna</w:t>
      </w:r>
      <w:r w:rsidRPr="0027111B">
        <w:rPr>
          <w:color w:val="000000" w:themeColor="text1"/>
          <w:sz w:val="22"/>
          <w:szCs w:val="22"/>
        </w:rPr>
        <w:t xml:space="preserve"> być:</w:t>
      </w:r>
    </w:p>
    <w:p w14:paraId="66548A05" w14:textId="77777777" w:rsidR="00A12580" w:rsidRPr="0027111B" w:rsidRDefault="00A12580" w:rsidP="00CD7632">
      <w:pPr>
        <w:pStyle w:val="DOKUMENTZWYKY"/>
        <w:numPr>
          <w:ilvl w:val="0"/>
          <w:numId w:val="14"/>
        </w:numPr>
        <w:spacing w:before="0" w:after="0" w:line="276" w:lineRule="auto"/>
        <w:ind w:left="1134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opatrzona pieczątką firmową (jeśli dotyczy),</w:t>
      </w:r>
    </w:p>
    <w:p w14:paraId="543FE10B" w14:textId="77777777" w:rsidR="00A12580" w:rsidRPr="0027111B" w:rsidRDefault="00A12580" w:rsidP="00CD7632">
      <w:pPr>
        <w:pStyle w:val="DOKUMENTZWYKY"/>
        <w:numPr>
          <w:ilvl w:val="0"/>
          <w:numId w:val="14"/>
        </w:numPr>
        <w:spacing w:before="0" w:after="0" w:line="276" w:lineRule="auto"/>
        <w:ind w:left="1134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posiadać datę sporządzenia, </w:t>
      </w:r>
    </w:p>
    <w:p w14:paraId="31A94D2C" w14:textId="77777777" w:rsidR="00A12580" w:rsidRPr="0027111B" w:rsidRDefault="00A12580" w:rsidP="00CD7632">
      <w:pPr>
        <w:pStyle w:val="DOKUMENTZWYKY"/>
        <w:numPr>
          <w:ilvl w:val="0"/>
          <w:numId w:val="14"/>
        </w:numPr>
        <w:spacing w:before="0" w:after="0" w:line="276" w:lineRule="auto"/>
        <w:ind w:left="1134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zawierać adres lub siedzibę </w:t>
      </w:r>
      <w:r w:rsidR="00F146B6" w:rsidRPr="0027111B">
        <w:rPr>
          <w:color w:val="000000" w:themeColor="text1"/>
          <w:sz w:val="22"/>
          <w:szCs w:val="22"/>
        </w:rPr>
        <w:t>wykonawca</w:t>
      </w:r>
      <w:r w:rsidRPr="0027111B">
        <w:rPr>
          <w:color w:val="000000" w:themeColor="text1"/>
          <w:sz w:val="22"/>
          <w:szCs w:val="22"/>
        </w:rPr>
        <w:t xml:space="preserve">, numer telefonu, numer NIP, </w:t>
      </w:r>
    </w:p>
    <w:p w14:paraId="47025339" w14:textId="77777777" w:rsidR="00A12580" w:rsidRPr="0027111B" w:rsidRDefault="00F146B6" w:rsidP="00CD7632">
      <w:pPr>
        <w:pStyle w:val="Akapitzlist"/>
        <w:numPr>
          <w:ilvl w:val="0"/>
          <w:numId w:val="14"/>
        </w:numPr>
        <w:spacing w:line="276" w:lineRule="auto"/>
        <w:ind w:left="1134"/>
        <w:jc w:val="both"/>
        <w:rPr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być czytelnie podpisana przez Wykonawcę, osobę lub osoby reprezentujące Wykonawcę, zgodnie z zasadami reprezentacji wskazanymi we właściwym rejestrze, bądź osobę lub osoby upoważnione do reprezentowania Wykonawcy</w:t>
      </w:r>
      <w:r w:rsidR="00A12580" w:rsidRPr="0027111B">
        <w:rPr>
          <w:rFonts w:eastAsia="Times New Roman"/>
          <w:color w:val="000000" w:themeColor="text1"/>
          <w:sz w:val="22"/>
          <w:szCs w:val="22"/>
        </w:rPr>
        <w:t xml:space="preserve">. </w:t>
      </w:r>
    </w:p>
    <w:p w14:paraId="3F3F7B10" w14:textId="77777777" w:rsidR="00F355B6" w:rsidRDefault="006B2E5F" w:rsidP="00CD7632">
      <w:pPr>
        <w:pStyle w:val="DOKUMENTZWYKY"/>
        <w:numPr>
          <w:ilvl w:val="0"/>
          <w:numId w:val="42"/>
        </w:numPr>
        <w:spacing w:before="0" w:after="0" w:line="276" w:lineRule="auto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 xml:space="preserve">Termin </w:t>
      </w:r>
      <w:r w:rsidRPr="0027111B">
        <w:rPr>
          <w:sz w:val="22"/>
          <w:szCs w:val="22"/>
        </w:rPr>
        <w:t>związania</w:t>
      </w:r>
      <w:r w:rsidRPr="0027111B">
        <w:rPr>
          <w:color w:val="000000" w:themeColor="text1"/>
          <w:sz w:val="22"/>
          <w:szCs w:val="22"/>
        </w:rPr>
        <w:t xml:space="preserve"> ofertą: Wykonawca składający ofertę pozostaje nią związany </w:t>
      </w:r>
      <w:r w:rsidRPr="0027111B">
        <w:rPr>
          <w:b/>
          <w:bCs/>
          <w:color w:val="000000" w:themeColor="text1"/>
          <w:sz w:val="22"/>
          <w:szCs w:val="22"/>
        </w:rPr>
        <w:t>przez okres</w:t>
      </w:r>
      <w:r w:rsidR="00071023" w:rsidRPr="0027111B">
        <w:rPr>
          <w:b/>
          <w:bCs/>
          <w:color w:val="000000" w:themeColor="text1"/>
          <w:sz w:val="22"/>
          <w:szCs w:val="22"/>
        </w:rPr>
        <w:t xml:space="preserve"> </w:t>
      </w:r>
      <w:r w:rsidR="00202207">
        <w:rPr>
          <w:b/>
          <w:bCs/>
          <w:color w:val="000000" w:themeColor="text1"/>
          <w:sz w:val="22"/>
          <w:szCs w:val="22"/>
        </w:rPr>
        <w:br/>
      </w:r>
      <w:r w:rsidR="00071023" w:rsidRPr="0027111B">
        <w:rPr>
          <w:b/>
          <w:bCs/>
          <w:color w:val="000000" w:themeColor="text1"/>
          <w:sz w:val="22"/>
          <w:szCs w:val="22"/>
        </w:rPr>
        <w:t xml:space="preserve">30 </w:t>
      </w:r>
      <w:r w:rsidR="00F355B6" w:rsidRPr="0027111B">
        <w:rPr>
          <w:b/>
          <w:bCs/>
          <w:color w:val="000000" w:themeColor="text1"/>
          <w:sz w:val="22"/>
          <w:szCs w:val="22"/>
        </w:rPr>
        <w:t>dni</w:t>
      </w:r>
      <w:r w:rsidR="00F355B6" w:rsidRPr="0027111B">
        <w:rPr>
          <w:color w:val="000000" w:themeColor="text1"/>
          <w:sz w:val="22"/>
          <w:szCs w:val="22"/>
        </w:rPr>
        <w:t>.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 xml:space="preserve">Bieg terminu związania ofertą rozpoczyna się wraz z upływem terminu składania ofert. </w:t>
      </w:r>
    </w:p>
    <w:p w14:paraId="0160E7FD" w14:textId="3C56BC65" w:rsidR="001F2E0A" w:rsidRDefault="001F2E0A" w:rsidP="00952210">
      <w:pPr>
        <w:pStyle w:val="Akapitzlist"/>
        <w:numPr>
          <w:ilvl w:val="0"/>
          <w:numId w:val="42"/>
        </w:numPr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Wszelka komunikacja pomiędzy Zamawiającym i Wykonawcą, w tym wymiana informacji oraz przekazywanie dokumentów odbywa się za pośrednictwem </w:t>
      </w:r>
      <w:r w:rsidR="00952210" w:rsidRPr="0027111B">
        <w:rPr>
          <w:rFonts w:eastAsia="Times New Roman"/>
          <w:color w:val="000000" w:themeColor="text1"/>
          <w:sz w:val="22"/>
          <w:szCs w:val="22"/>
        </w:rPr>
        <w:t>BAZY KONKURENCYJNOŚCI</w:t>
      </w:r>
      <w:r w:rsidR="0085230F">
        <w:rPr>
          <w:rFonts w:eastAsia="Times New Roman"/>
          <w:color w:val="000000" w:themeColor="text1"/>
          <w:sz w:val="22"/>
          <w:szCs w:val="22"/>
        </w:rPr>
        <w:t>.</w:t>
      </w:r>
    </w:p>
    <w:p w14:paraId="7DB079D9" w14:textId="77777777" w:rsidR="006158D6" w:rsidRPr="0027111B" w:rsidRDefault="006158D6" w:rsidP="00CD7632">
      <w:pPr>
        <w:pStyle w:val="DOKUMENTZWYKY"/>
        <w:spacing w:before="0" w:after="0" w:line="276" w:lineRule="auto"/>
        <w:ind w:left="360"/>
        <w:rPr>
          <w:color w:val="000000" w:themeColor="text1"/>
          <w:sz w:val="22"/>
          <w:szCs w:val="22"/>
        </w:rPr>
      </w:pPr>
    </w:p>
    <w:p w14:paraId="763F68B9" w14:textId="7EDD7703" w:rsidR="00F673A8" w:rsidRPr="0027111B" w:rsidRDefault="00BE5464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>KRYTERIA OCENY OFERT</w:t>
      </w:r>
      <w:r w:rsidR="00294324" w:rsidRPr="0027111B">
        <w:rPr>
          <w:rFonts w:eastAsia="Times New Roman"/>
          <w:b/>
          <w:bCs/>
          <w:color w:val="000000" w:themeColor="text1"/>
          <w:sz w:val="22"/>
          <w:szCs w:val="22"/>
        </w:rPr>
        <w:t xml:space="preserve"> </w:t>
      </w:r>
    </w:p>
    <w:p w14:paraId="79A1865A" w14:textId="77777777" w:rsidR="00CD7632" w:rsidRPr="0027111B" w:rsidRDefault="00CD7632" w:rsidP="00CD7632">
      <w:pPr>
        <w:pStyle w:val="Akapitzlist"/>
        <w:spacing w:line="276" w:lineRule="auto"/>
        <w:ind w:left="360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44AC225B" w14:textId="77777777" w:rsidR="006B2E5F" w:rsidRPr="0027111B" w:rsidRDefault="006B2E5F" w:rsidP="0070030F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Zamawiający dokona oceny i wyboru najkorzystniejszej oferty jedynie spośród ofert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 xml:space="preserve">niepodlegających odrzuceniu oraz złożonych przez Wykonawców niepodlegających </w:t>
      </w:r>
      <w:r w:rsidRPr="0027111B">
        <w:rPr>
          <w:color w:val="000000" w:themeColor="text1"/>
          <w:sz w:val="22"/>
          <w:szCs w:val="22"/>
        </w:rPr>
        <w:lastRenderedPageBreak/>
        <w:t>wykluczeniu,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spełniających wymogi niniejszego Zapytania ofertowego</w:t>
      </w:r>
      <w:r w:rsidR="002816D6" w:rsidRPr="0027111B">
        <w:rPr>
          <w:color w:val="000000" w:themeColor="text1"/>
          <w:sz w:val="22"/>
          <w:szCs w:val="22"/>
        </w:rPr>
        <w:t xml:space="preserve"> </w:t>
      </w:r>
      <w:r w:rsidR="00B97E58" w:rsidRPr="0027111B">
        <w:rPr>
          <w:color w:val="000000" w:themeColor="text1"/>
          <w:sz w:val="22"/>
          <w:szCs w:val="22"/>
        </w:rPr>
        <w:t>(wg warunków udziału w postępowaniu opisanych w pk</w:t>
      </w:r>
      <w:r w:rsidR="002E2221" w:rsidRPr="0027111B">
        <w:rPr>
          <w:color w:val="000000" w:themeColor="text1"/>
          <w:sz w:val="22"/>
          <w:szCs w:val="22"/>
        </w:rPr>
        <w:t>t</w:t>
      </w:r>
      <w:r w:rsidR="00B97E58" w:rsidRPr="0027111B">
        <w:rPr>
          <w:color w:val="000000" w:themeColor="text1"/>
          <w:sz w:val="22"/>
          <w:szCs w:val="22"/>
        </w:rPr>
        <w:t xml:space="preserve">. </w:t>
      </w:r>
      <w:r w:rsidR="6BED02CC" w:rsidRPr="0027111B">
        <w:rPr>
          <w:color w:val="000000" w:themeColor="text1"/>
          <w:sz w:val="22"/>
          <w:szCs w:val="22"/>
        </w:rPr>
        <w:t>I</w:t>
      </w:r>
      <w:r w:rsidR="00B97E58" w:rsidRPr="0027111B">
        <w:rPr>
          <w:color w:val="000000" w:themeColor="text1"/>
          <w:sz w:val="22"/>
          <w:szCs w:val="22"/>
        </w:rPr>
        <w:t xml:space="preserve">V </w:t>
      </w:r>
      <w:r w:rsidR="001607D1" w:rsidRPr="0027111B">
        <w:rPr>
          <w:color w:val="000000" w:themeColor="text1"/>
          <w:sz w:val="22"/>
          <w:szCs w:val="22"/>
        </w:rPr>
        <w:t>Z</w:t>
      </w:r>
      <w:r w:rsidR="00B97E58" w:rsidRPr="0027111B">
        <w:rPr>
          <w:color w:val="000000" w:themeColor="text1"/>
          <w:sz w:val="22"/>
          <w:szCs w:val="22"/>
        </w:rPr>
        <w:t>apytania).</w:t>
      </w:r>
    </w:p>
    <w:p w14:paraId="1AAEDA0C" w14:textId="50DEE69E" w:rsidR="00D44D01" w:rsidRPr="0027111B" w:rsidRDefault="00D44D01" w:rsidP="001600D3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Zamawiający wybierze</w:t>
      </w:r>
      <w:r w:rsidR="00133369" w:rsidRPr="0027111B">
        <w:rPr>
          <w:color w:val="000000" w:themeColor="text1"/>
          <w:sz w:val="22"/>
          <w:szCs w:val="22"/>
        </w:rPr>
        <w:t xml:space="preserve"> ofertę</w:t>
      </w:r>
      <w:r w:rsidRPr="0027111B">
        <w:rPr>
          <w:color w:val="000000" w:themeColor="text1"/>
          <w:sz w:val="22"/>
          <w:szCs w:val="22"/>
        </w:rPr>
        <w:t xml:space="preserve"> spośród </w:t>
      </w:r>
      <w:r w:rsidR="00EE5D4F">
        <w:rPr>
          <w:color w:val="000000" w:themeColor="text1"/>
          <w:sz w:val="22"/>
          <w:szCs w:val="22"/>
        </w:rPr>
        <w:t xml:space="preserve">ofert </w:t>
      </w:r>
      <w:r w:rsidR="001F2E0A" w:rsidRPr="0027111B">
        <w:rPr>
          <w:color w:val="000000" w:themeColor="text1"/>
          <w:sz w:val="22"/>
          <w:szCs w:val="22"/>
        </w:rPr>
        <w:t xml:space="preserve">złożonych </w:t>
      </w:r>
      <w:r w:rsidRPr="0027111B">
        <w:rPr>
          <w:color w:val="000000" w:themeColor="text1"/>
          <w:sz w:val="22"/>
          <w:szCs w:val="22"/>
        </w:rPr>
        <w:t>w terminie, ofert</w:t>
      </w:r>
      <w:r w:rsidR="00EE5D4F">
        <w:rPr>
          <w:color w:val="000000" w:themeColor="text1"/>
          <w:sz w:val="22"/>
          <w:szCs w:val="22"/>
        </w:rPr>
        <w:t xml:space="preserve"> Wykonawców niepodlegających odrzuceniu</w:t>
      </w:r>
      <w:r w:rsidRPr="0027111B">
        <w:rPr>
          <w:color w:val="000000" w:themeColor="text1"/>
          <w:sz w:val="22"/>
          <w:szCs w:val="22"/>
        </w:rPr>
        <w:t xml:space="preserve">, którzy potwierdzą spełnienie warunków udziału w przedmiotowym postępowaniu. </w:t>
      </w:r>
    </w:p>
    <w:p w14:paraId="40EFC1CC" w14:textId="77777777" w:rsidR="00830885" w:rsidRPr="0027111B" w:rsidRDefault="00830885" w:rsidP="001600D3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Przy wyborze najkorzystniejszej oferty Zamawiający zastosuje następujące kryteria oceny ofert:</w:t>
      </w:r>
    </w:p>
    <w:p w14:paraId="78D6DDED" w14:textId="77777777" w:rsidR="004C53CA" w:rsidRDefault="004C53CA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6592469B" w14:textId="29B0A5D6" w:rsidR="00D2070E" w:rsidRPr="00D2070E" w:rsidRDefault="00D2070E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OCENA OFERT WG KRYTERIUM NAJNIŻSZA CENA </w:t>
      </w:r>
    </w:p>
    <w:p w14:paraId="37AB9FF8" w14:textId="77777777" w:rsidR="00D2070E" w:rsidRPr="00D2070E" w:rsidRDefault="00D2070E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1A774D0E" w14:textId="12421910" w:rsidR="00E93127" w:rsidRDefault="00D2070E" w:rsidP="001600D3">
      <w:pPr>
        <w:pStyle w:val="Default"/>
        <w:spacing w:line="276" w:lineRule="auto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>Kryteri</w:t>
      </w:r>
      <w:r w:rsidR="00044D61">
        <w:rPr>
          <w:rFonts w:eastAsia="Times New Roman"/>
          <w:b/>
          <w:color w:val="000000" w:themeColor="text1"/>
          <w:sz w:val="22"/>
          <w:szCs w:val="22"/>
        </w:rPr>
        <w:t>a</w:t>
      </w: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 wyboru oferty: </w:t>
      </w:r>
    </w:p>
    <w:p w14:paraId="3CB12541" w14:textId="77777777" w:rsidR="00E93127" w:rsidRDefault="00D2070E" w:rsidP="001600D3">
      <w:pPr>
        <w:pStyle w:val="Default"/>
        <w:numPr>
          <w:ilvl w:val="3"/>
          <w:numId w:val="89"/>
        </w:numPr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najniższa cena (cena brutto) – </w:t>
      </w:r>
      <w:r w:rsidR="00D36E26">
        <w:rPr>
          <w:rFonts w:eastAsia="Times New Roman"/>
          <w:b/>
          <w:color w:val="000000" w:themeColor="text1"/>
          <w:sz w:val="22"/>
          <w:szCs w:val="22"/>
        </w:rPr>
        <w:t>70</w:t>
      </w: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 pkt </w:t>
      </w:r>
      <w:r w:rsidR="0000367E">
        <w:rPr>
          <w:rFonts w:eastAsia="Times New Roman"/>
          <w:b/>
          <w:color w:val="000000" w:themeColor="text1"/>
          <w:sz w:val="22"/>
          <w:szCs w:val="22"/>
        </w:rPr>
        <w:t xml:space="preserve">oraz </w:t>
      </w:r>
    </w:p>
    <w:p w14:paraId="4E24CA01" w14:textId="2739A75E" w:rsidR="00D2070E" w:rsidRDefault="0000367E" w:rsidP="001600D3">
      <w:pPr>
        <w:pStyle w:val="Default"/>
        <w:numPr>
          <w:ilvl w:val="3"/>
          <w:numId w:val="89"/>
        </w:numPr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 xml:space="preserve">najkrótszy termin </w:t>
      </w:r>
      <w:r w:rsidR="00C408D7">
        <w:rPr>
          <w:rFonts w:eastAsia="Times New Roman"/>
          <w:b/>
          <w:color w:val="000000" w:themeColor="text1"/>
          <w:sz w:val="22"/>
          <w:szCs w:val="22"/>
        </w:rPr>
        <w:t>r</w:t>
      </w:r>
      <w:r w:rsidR="005A17BA">
        <w:rPr>
          <w:rFonts w:eastAsia="Times New Roman"/>
          <w:b/>
          <w:color w:val="000000" w:themeColor="text1"/>
          <w:sz w:val="22"/>
          <w:szCs w:val="22"/>
        </w:rPr>
        <w:t>ealizacji zamówienia</w:t>
      </w:r>
      <w:r w:rsidR="00C408D7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>
        <w:rPr>
          <w:rFonts w:eastAsia="Times New Roman"/>
          <w:b/>
          <w:color w:val="000000" w:themeColor="text1"/>
          <w:sz w:val="22"/>
          <w:szCs w:val="22"/>
        </w:rPr>
        <w:t>– 30 pkt.</w:t>
      </w:r>
    </w:p>
    <w:p w14:paraId="57175610" w14:textId="77777777" w:rsidR="00E93127" w:rsidRDefault="00E93127" w:rsidP="00273AA3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53D8CCF2" w14:textId="76267E8F" w:rsidR="00273AA3" w:rsidRPr="00D2070E" w:rsidRDefault="00E93127" w:rsidP="00044D61">
      <w:pPr>
        <w:pStyle w:val="Default"/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Ad</w:t>
      </w:r>
      <w:r w:rsidR="00573D6A">
        <w:rPr>
          <w:rFonts w:eastAsia="Times New Roman"/>
          <w:b/>
          <w:color w:val="000000" w:themeColor="text1"/>
          <w:sz w:val="22"/>
          <w:szCs w:val="22"/>
        </w:rPr>
        <w:t xml:space="preserve">. </w:t>
      </w:r>
      <w:r>
        <w:rPr>
          <w:rFonts w:eastAsia="Times New Roman"/>
          <w:b/>
          <w:color w:val="000000" w:themeColor="text1"/>
          <w:sz w:val="22"/>
          <w:szCs w:val="22"/>
        </w:rPr>
        <w:t xml:space="preserve">1. </w:t>
      </w:r>
      <w:r w:rsidR="00273AA3" w:rsidRPr="00D2070E">
        <w:rPr>
          <w:rFonts w:eastAsia="Times New Roman"/>
          <w:b/>
          <w:color w:val="000000" w:themeColor="text1"/>
          <w:sz w:val="22"/>
          <w:szCs w:val="22"/>
        </w:rPr>
        <w:t>Kryterium</w:t>
      </w:r>
      <w:r w:rsidR="00951A9F">
        <w:rPr>
          <w:rFonts w:eastAsia="Times New Roman"/>
          <w:b/>
          <w:color w:val="000000" w:themeColor="text1"/>
          <w:sz w:val="22"/>
          <w:szCs w:val="22"/>
        </w:rPr>
        <w:t xml:space="preserve"> 1</w:t>
      </w:r>
      <w:r w:rsidR="00273AA3" w:rsidRPr="00D2070E">
        <w:rPr>
          <w:rFonts w:eastAsia="Times New Roman"/>
          <w:b/>
          <w:color w:val="000000" w:themeColor="text1"/>
          <w:sz w:val="22"/>
          <w:szCs w:val="22"/>
        </w:rPr>
        <w:t xml:space="preserve"> najniższa cena, rozumiana jako wynagrodzenie za realizację zamówienia brutto</w:t>
      </w:r>
      <w:r w:rsidR="0000367E">
        <w:rPr>
          <w:rFonts w:eastAsia="Times New Roman"/>
          <w:b/>
          <w:color w:val="000000" w:themeColor="text1"/>
          <w:sz w:val="22"/>
          <w:szCs w:val="22"/>
        </w:rPr>
        <w:t xml:space="preserve"> - </w:t>
      </w:r>
      <w:r w:rsidR="00364738">
        <w:rPr>
          <w:rFonts w:eastAsia="Times New Roman"/>
          <w:b/>
          <w:color w:val="000000" w:themeColor="text1"/>
          <w:sz w:val="22"/>
          <w:szCs w:val="22"/>
        </w:rPr>
        <w:t>70 pkt.</w:t>
      </w:r>
    </w:p>
    <w:p w14:paraId="3F3B5481" w14:textId="77777777" w:rsidR="00273AA3" w:rsidRDefault="00273AA3" w:rsidP="00044D61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Punktacja obliczana będzie wg następującego wzoru: </w:t>
      </w:r>
    </w:p>
    <w:p w14:paraId="2E4916C6" w14:textId="77777777" w:rsidR="000D1A90" w:rsidRDefault="000D1A90" w:rsidP="00044D61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</w:p>
    <w:p w14:paraId="202B1355" w14:textId="470FF693" w:rsidR="004B5E87" w:rsidRPr="00B00D8F" w:rsidRDefault="004B5E87" w:rsidP="001600D3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>C = (najniższa cena ofert</w:t>
      </w:r>
      <w:r w:rsidR="00573D6A">
        <w:rPr>
          <w:rFonts w:eastAsia="Times New Roman"/>
          <w:b/>
          <w:color w:val="000000" w:themeColor="text1"/>
          <w:sz w:val="22"/>
          <w:szCs w:val="22"/>
        </w:rPr>
        <w:t>y</w:t>
      </w: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 brutto z ofert niepodlegających odrzuceniu / wartość zamówienia brutto ocenianej oferty) x waga (</w:t>
      </w:r>
      <w:r w:rsidR="001C254A">
        <w:rPr>
          <w:rFonts w:eastAsia="Times New Roman"/>
          <w:b/>
          <w:color w:val="000000" w:themeColor="text1"/>
          <w:sz w:val="22"/>
          <w:szCs w:val="22"/>
        </w:rPr>
        <w:t>70</w:t>
      </w: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 pkt)</w:t>
      </w:r>
    </w:p>
    <w:p w14:paraId="461BFFC6" w14:textId="77777777" w:rsidR="002E3D9D" w:rsidRDefault="002E3D9D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40796C2C" w14:textId="48A416BF" w:rsidR="002E3D9D" w:rsidRDefault="00044D61" w:rsidP="001600D3">
      <w:pPr>
        <w:pStyle w:val="Default"/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Ad</w:t>
      </w:r>
      <w:r w:rsidR="00A24CC7">
        <w:rPr>
          <w:rFonts w:eastAsia="Times New Roman"/>
          <w:b/>
          <w:color w:val="000000" w:themeColor="text1"/>
          <w:sz w:val="22"/>
          <w:szCs w:val="22"/>
        </w:rPr>
        <w:t xml:space="preserve">. </w:t>
      </w:r>
      <w:r>
        <w:rPr>
          <w:rFonts w:eastAsia="Times New Roman"/>
          <w:b/>
          <w:color w:val="000000" w:themeColor="text1"/>
          <w:sz w:val="22"/>
          <w:szCs w:val="22"/>
        </w:rPr>
        <w:t xml:space="preserve">2. </w:t>
      </w:r>
      <w:r w:rsidR="00D36E26">
        <w:rPr>
          <w:rFonts w:eastAsia="Times New Roman"/>
          <w:b/>
          <w:color w:val="000000" w:themeColor="text1"/>
          <w:sz w:val="22"/>
          <w:szCs w:val="22"/>
        </w:rPr>
        <w:t>Kryterium 2</w:t>
      </w:r>
      <w:r w:rsidR="006A6DA9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951A9F">
        <w:rPr>
          <w:rFonts w:eastAsia="Times New Roman"/>
          <w:b/>
          <w:color w:val="000000" w:themeColor="text1"/>
          <w:sz w:val="22"/>
          <w:szCs w:val="22"/>
        </w:rPr>
        <w:t>najkrótszy</w:t>
      </w:r>
      <w:r w:rsidR="001C254A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901A19">
        <w:rPr>
          <w:rFonts w:eastAsia="Times New Roman"/>
          <w:b/>
          <w:color w:val="000000" w:themeColor="text1"/>
          <w:sz w:val="22"/>
          <w:szCs w:val="22"/>
        </w:rPr>
        <w:t xml:space="preserve">termin realizacji zamówienia </w:t>
      </w:r>
      <w:r w:rsidR="0000367E">
        <w:rPr>
          <w:rFonts w:eastAsia="Times New Roman"/>
          <w:b/>
          <w:color w:val="000000" w:themeColor="text1"/>
          <w:sz w:val="22"/>
          <w:szCs w:val="22"/>
        </w:rPr>
        <w:t xml:space="preserve">- </w:t>
      </w:r>
      <w:r w:rsidR="006A6DA9">
        <w:rPr>
          <w:rFonts w:eastAsia="Times New Roman"/>
          <w:b/>
          <w:color w:val="000000" w:themeColor="text1"/>
          <w:sz w:val="22"/>
          <w:szCs w:val="22"/>
        </w:rPr>
        <w:t>30 pkt.</w:t>
      </w:r>
    </w:p>
    <w:p w14:paraId="182B270C" w14:textId="77777777" w:rsidR="00D2070E" w:rsidRPr="00D2070E" w:rsidRDefault="00D2070E" w:rsidP="001600D3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  <w:r w:rsidRPr="00D2070E">
        <w:rPr>
          <w:rFonts w:eastAsia="Times New Roman"/>
          <w:b/>
          <w:color w:val="000000" w:themeColor="text1"/>
          <w:sz w:val="22"/>
          <w:szCs w:val="22"/>
        </w:rPr>
        <w:t xml:space="preserve">Punktacja obliczana będzie wg następującego wzoru: </w:t>
      </w:r>
    </w:p>
    <w:p w14:paraId="4A85AEBB" w14:textId="77777777" w:rsidR="00D2070E" w:rsidRPr="00D2070E" w:rsidRDefault="00D2070E" w:rsidP="001600D3">
      <w:pPr>
        <w:pStyle w:val="Default"/>
        <w:spacing w:line="276" w:lineRule="auto"/>
        <w:ind w:left="426"/>
        <w:rPr>
          <w:rFonts w:eastAsia="Times New Roman"/>
          <w:b/>
          <w:color w:val="000000" w:themeColor="text1"/>
          <w:sz w:val="22"/>
          <w:szCs w:val="22"/>
        </w:rPr>
      </w:pPr>
    </w:p>
    <w:p w14:paraId="058D1EB1" w14:textId="0A434664" w:rsidR="00B00D8F" w:rsidRDefault="00B6330F" w:rsidP="001600D3">
      <w:pPr>
        <w:pStyle w:val="Default"/>
        <w:spacing w:line="276" w:lineRule="auto"/>
        <w:ind w:left="426"/>
        <w:jc w:val="both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T</w:t>
      </w:r>
      <w:r w:rsidR="00D2070E" w:rsidRPr="00D2070E">
        <w:rPr>
          <w:rFonts w:eastAsia="Times New Roman"/>
          <w:b/>
          <w:color w:val="000000" w:themeColor="text1"/>
          <w:sz w:val="22"/>
          <w:szCs w:val="22"/>
        </w:rPr>
        <w:t xml:space="preserve"> = (</w:t>
      </w:r>
      <w:r w:rsidR="00901A19">
        <w:rPr>
          <w:rFonts w:eastAsia="Times New Roman"/>
          <w:b/>
          <w:color w:val="000000" w:themeColor="text1"/>
          <w:sz w:val="22"/>
          <w:szCs w:val="22"/>
        </w:rPr>
        <w:t>najkrótszy termin</w:t>
      </w:r>
      <w:r w:rsidR="00A24CC7">
        <w:rPr>
          <w:rFonts w:eastAsia="Times New Roman"/>
          <w:b/>
          <w:color w:val="000000" w:themeColor="text1"/>
          <w:sz w:val="22"/>
          <w:szCs w:val="22"/>
        </w:rPr>
        <w:t xml:space="preserve"> realizacji zamówienia </w:t>
      </w:r>
      <w:r w:rsidR="00D2070E" w:rsidRPr="00D2070E">
        <w:rPr>
          <w:rFonts w:eastAsia="Times New Roman"/>
          <w:b/>
          <w:color w:val="000000" w:themeColor="text1"/>
          <w:sz w:val="22"/>
          <w:szCs w:val="22"/>
        </w:rPr>
        <w:t xml:space="preserve">z ofert niepodlegających odrzuceniu / </w:t>
      </w:r>
      <w:r w:rsidR="00A57320">
        <w:rPr>
          <w:rFonts w:eastAsia="Times New Roman"/>
          <w:b/>
          <w:color w:val="000000" w:themeColor="text1"/>
          <w:sz w:val="22"/>
          <w:szCs w:val="22"/>
        </w:rPr>
        <w:t xml:space="preserve">termin </w:t>
      </w:r>
      <w:r w:rsidR="00A24CC7">
        <w:rPr>
          <w:rFonts w:eastAsia="Times New Roman"/>
          <w:b/>
          <w:color w:val="000000" w:themeColor="text1"/>
          <w:sz w:val="22"/>
          <w:szCs w:val="22"/>
        </w:rPr>
        <w:t xml:space="preserve">realizacji </w:t>
      </w:r>
      <w:r w:rsidR="005A3AF3">
        <w:rPr>
          <w:rFonts w:eastAsia="Times New Roman"/>
          <w:b/>
          <w:color w:val="000000" w:themeColor="text1"/>
          <w:sz w:val="22"/>
          <w:szCs w:val="22"/>
        </w:rPr>
        <w:t xml:space="preserve">zamówienia </w:t>
      </w:r>
      <w:r w:rsidR="00D2070E" w:rsidRPr="00D2070E">
        <w:rPr>
          <w:rFonts w:eastAsia="Times New Roman"/>
          <w:b/>
          <w:color w:val="000000" w:themeColor="text1"/>
          <w:sz w:val="22"/>
          <w:szCs w:val="22"/>
        </w:rPr>
        <w:t>ocenianej oferty) x waga (</w:t>
      </w:r>
      <w:r w:rsidR="00A57320">
        <w:rPr>
          <w:rFonts w:eastAsia="Times New Roman"/>
          <w:b/>
          <w:color w:val="000000" w:themeColor="text1"/>
          <w:sz w:val="22"/>
          <w:szCs w:val="22"/>
        </w:rPr>
        <w:t>30</w:t>
      </w:r>
      <w:r w:rsidR="00D2070E" w:rsidRPr="00D2070E">
        <w:rPr>
          <w:rFonts w:eastAsia="Times New Roman"/>
          <w:b/>
          <w:color w:val="000000" w:themeColor="text1"/>
          <w:sz w:val="22"/>
          <w:szCs w:val="22"/>
        </w:rPr>
        <w:t xml:space="preserve"> pkt)</w:t>
      </w:r>
    </w:p>
    <w:p w14:paraId="2CCFFD6B" w14:textId="77777777" w:rsidR="00A57320" w:rsidRDefault="00A57320" w:rsidP="00D2070E">
      <w:pPr>
        <w:pStyle w:val="Default"/>
        <w:spacing w:line="276" w:lineRule="auto"/>
        <w:ind w:left="709"/>
        <w:rPr>
          <w:rFonts w:eastAsia="Times New Roman"/>
          <w:b/>
          <w:color w:val="000000" w:themeColor="text1"/>
          <w:sz w:val="22"/>
          <w:szCs w:val="22"/>
        </w:rPr>
      </w:pPr>
    </w:p>
    <w:p w14:paraId="40E98984" w14:textId="0DB4F7F6" w:rsidR="00B109DE" w:rsidRDefault="00A57320" w:rsidP="001600D3">
      <w:pPr>
        <w:pStyle w:val="Default"/>
        <w:spacing w:line="276" w:lineRule="auto"/>
        <w:jc w:val="both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Wynik końcowy</w:t>
      </w:r>
      <w:r w:rsidR="00045B7B">
        <w:rPr>
          <w:rFonts w:eastAsia="Times New Roman"/>
          <w:b/>
          <w:color w:val="000000" w:themeColor="text1"/>
          <w:sz w:val="22"/>
          <w:szCs w:val="22"/>
        </w:rPr>
        <w:t xml:space="preserve"> - </w:t>
      </w:r>
      <w:r w:rsidR="00C408D7">
        <w:rPr>
          <w:rFonts w:eastAsia="Times New Roman"/>
          <w:b/>
          <w:color w:val="000000" w:themeColor="text1"/>
          <w:sz w:val="22"/>
          <w:szCs w:val="22"/>
        </w:rPr>
        <w:t>łączna</w:t>
      </w:r>
      <w:r w:rsidR="0046749C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EF7420">
        <w:rPr>
          <w:rFonts w:eastAsia="Times New Roman"/>
          <w:b/>
          <w:color w:val="000000" w:themeColor="text1"/>
          <w:sz w:val="22"/>
          <w:szCs w:val="22"/>
        </w:rPr>
        <w:t>liczba punktów</w:t>
      </w:r>
      <w:r w:rsidR="00BD2B61">
        <w:rPr>
          <w:rFonts w:eastAsia="Times New Roman"/>
          <w:b/>
          <w:color w:val="000000" w:themeColor="text1"/>
          <w:sz w:val="22"/>
          <w:szCs w:val="22"/>
        </w:rPr>
        <w:t xml:space="preserve"> (P)</w:t>
      </w:r>
      <w:r w:rsidR="00EF7420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C13961">
        <w:rPr>
          <w:rFonts w:eastAsia="Times New Roman"/>
          <w:b/>
          <w:color w:val="000000" w:themeColor="text1"/>
          <w:sz w:val="22"/>
          <w:szCs w:val="22"/>
        </w:rPr>
        <w:t>ocenianej oferty</w:t>
      </w:r>
      <w:r w:rsidR="00161B82">
        <w:rPr>
          <w:rFonts w:eastAsia="Times New Roman"/>
          <w:b/>
          <w:color w:val="000000" w:themeColor="text1"/>
          <w:sz w:val="22"/>
          <w:szCs w:val="22"/>
        </w:rPr>
        <w:t xml:space="preserve"> </w:t>
      </w:r>
      <w:r w:rsidR="00B318CD">
        <w:rPr>
          <w:rFonts w:eastAsia="Times New Roman"/>
          <w:b/>
          <w:color w:val="000000" w:themeColor="text1"/>
          <w:sz w:val="22"/>
          <w:szCs w:val="22"/>
        </w:rPr>
        <w:t>będzie obliczona wg następującego wzoru:</w:t>
      </w:r>
    </w:p>
    <w:p w14:paraId="341326CE" w14:textId="77777777" w:rsidR="00B318CD" w:rsidRDefault="00B318CD" w:rsidP="001600D3">
      <w:pPr>
        <w:pStyle w:val="Default"/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</w:p>
    <w:p w14:paraId="57C88882" w14:textId="0F5E6507" w:rsidR="00B318CD" w:rsidRDefault="0064211A" w:rsidP="001600D3">
      <w:pPr>
        <w:pStyle w:val="Default"/>
        <w:spacing w:line="276" w:lineRule="auto"/>
        <w:ind w:left="426" w:hanging="426"/>
        <w:jc w:val="both"/>
        <w:rPr>
          <w:rFonts w:eastAsia="Times New Roman"/>
          <w:b/>
          <w:color w:val="000000" w:themeColor="text1"/>
          <w:sz w:val="22"/>
          <w:szCs w:val="22"/>
        </w:rPr>
      </w:pPr>
      <w:r>
        <w:rPr>
          <w:rFonts w:eastAsia="Times New Roman"/>
          <w:b/>
          <w:color w:val="000000" w:themeColor="text1"/>
          <w:sz w:val="22"/>
          <w:szCs w:val="22"/>
        </w:rPr>
        <w:t>P</w:t>
      </w:r>
      <w:r w:rsidR="005D666B">
        <w:rPr>
          <w:rFonts w:eastAsia="Times New Roman"/>
          <w:b/>
          <w:color w:val="000000" w:themeColor="text1"/>
          <w:sz w:val="22"/>
          <w:szCs w:val="22"/>
        </w:rPr>
        <w:t xml:space="preserve"> = </w:t>
      </w:r>
      <w:r w:rsidR="00F626C3">
        <w:rPr>
          <w:rFonts w:eastAsia="Times New Roman"/>
          <w:b/>
          <w:color w:val="000000" w:themeColor="text1"/>
          <w:sz w:val="22"/>
          <w:szCs w:val="22"/>
        </w:rPr>
        <w:t xml:space="preserve">C </w:t>
      </w:r>
      <w:r w:rsidR="00FC553B">
        <w:rPr>
          <w:rFonts w:eastAsia="Times New Roman"/>
          <w:b/>
          <w:color w:val="000000" w:themeColor="text1"/>
          <w:sz w:val="22"/>
          <w:szCs w:val="22"/>
        </w:rPr>
        <w:t xml:space="preserve">(uzyskane punkty </w:t>
      </w:r>
      <w:r w:rsidR="005A3AF3">
        <w:rPr>
          <w:rFonts w:eastAsia="Times New Roman"/>
          <w:b/>
          <w:color w:val="000000" w:themeColor="text1"/>
          <w:sz w:val="22"/>
          <w:szCs w:val="22"/>
        </w:rPr>
        <w:t xml:space="preserve">NAJNIŻSZA </w:t>
      </w:r>
      <w:r w:rsidR="004E1928">
        <w:rPr>
          <w:rFonts w:eastAsia="Times New Roman"/>
          <w:b/>
          <w:color w:val="000000" w:themeColor="text1"/>
          <w:sz w:val="22"/>
          <w:szCs w:val="22"/>
        </w:rPr>
        <w:t xml:space="preserve">CENA </w:t>
      </w:r>
      <w:r w:rsidR="005A3AF3">
        <w:rPr>
          <w:rFonts w:eastAsia="Times New Roman"/>
          <w:b/>
          <w:color w:val="000000" w:themeColor="text1"/>
          <w:sz w:val="22"/>
          <w:szCs w:val="22"/>
        </w:rPr>
        <w:t xml:space="preserve">OFERTY </w:t>
      </w:r>
      <w:r w:rsidR="00F626C3">
        <w:rPr>
          <w:rFonts w:eastAsia="Times New Roman"/>
          <w:b/>
          <w:color w:val="000000" w:themeColor="text1"/>
          <w:sz w:val="22"/>
          <w:szCs w:val="22"/>
        </w:rPr>
        <w:t>+ T</w:t>
      </w:r>
      <w:r w:rsidR="004E1928">
        <w:rPr>
          <w:rFonts w:eastAsia="Times New Roman"/>
          <w:b/>
          <w:color w:val="000000" w:themeColor="text1"/>
          <w:sz w:val="22"/>
          <w:szCs w:val="22"/>
        </w:rPr>
        <w:t xml:space="preserve"> (uzyskane punkty </w:t>
      </w:r>
      <w:r w:rsidR="005A3AF3">
        <w:rPr>
          <w:rFonts w:eastAsia="Times New Roman"/>
          <w:b/>
          <w:color w:val="000000" w:themeColor="text1"/>
          <w:sz w:val="22"/>
          <w:szCs w:val="22"/>
        </w:rPr>
        <w:t>NAJKRÓTSZY TERMIN REALIZACJI ZAMÓWIENIA</w:t>
      </w:r>
      <w:r w:rsidR="004E1928">
        <w:rPr>
          <w:rFonts w:eastAsia="Times New Roman"/>
          <w:b/>
          <w:color w:val="000000" w:themeColor="text1"/>
          <w:sz w:val="22"/>
          <w:szCs w:val="22"/>
        </w:rPr>
        <w:t>)</w:t>
      </w:r>
    </w:p>
    <w:p w14:paraId="67329903" w14:textId="77777777" w:rsidR="00F626C3" w:rsidRPr="00B00D8F" w:rsidRDefault="00F626C3" w:rsidP="001600D3">
      <w:pPr>
        <w:pStyle w:val="Default"/>
        <w:spacing w:line="276" w:lineRule="auto"/>
        <w:ind w:left="426" w:hanging="426"/>
        <w:rPr>
          <w:rFonts w:eastAsia="Times New Roman"/>
          <w:b/>
          <w:color w:val="000000" w:themeColor="text1"/>
          <w:sz w:val="22"/>
          <w:szCs w:val="22"/>
        </w:rPr>
      </w:pPr>
    </w:p>
    <w:p w14:paraId="11DF2F37" w14:textId="77777777" w:rsidR="002D7A44" w:rsidRDefault="00B00D8F" w:rsidP="001600D3">
      <w:pPr>
        <w:pStyle w:val="Default"/>
        <w:spacing w:line="276" w:lineRule="auto"/>
        <w:jc w:val="both"/>
        <w:rPr>
          <w:rFonts w:eastAsia="Times New Roman"/>
          <w:b/>
          <w:color w:val="000000" w:themeColor="text1"/>
          <w:sz w:val="22"/>
          <w:szCs w:val="22"/>
        </w:rPr>
      </w:pPr>
      <w:r w:rsidRPr="00B00D8F">
        <w:rPr>
          <w:rFonts w:eastAsia="Times New Roman"/>
          <w:b/>
          <w:color w:val="000000" w:themeColor="text1"/>
          <w:sz w:val="22"/>
          <w:szCs w:val="22"/>
        </w:rPr>
        <w:t xml:space="preserve">Za ofertę najkorzystniejszą uznana zostanie oferta, która uzyska największą sumę punktów (max. 100 pkt.). </w:t>
      </w:r>
    </w:p>
    <w:p w14:paraId="5D70B1AC" w14:textId="77777777" w:rsidR="005D63D6" w:rsidRPr="0027111B" w:rsidRDefault="005D63D6" w:rsidP="001600D3">
      <w:pPr>
        <w:pStyle w:val="Default"/>
        <w:spacing w:line="276" w:lineRule="auto"/>
        <w:ind w:left="426" w:hanging="426"/>
        <w:rPr>
          <w:rFonts w:eastAsia="Times New Roman"/>
          <w:color w:val="000000" w:themeColor="text1"/>
          <w:sz w:val="22"/>
          <w:szCs w:val="22"/>
        </w:rPr>
      </w:pPr>
    </w:p>
    <w:p w14:paraId="3A230C53" w14:textId="77777777" w:rsidR="00815D68" w:rsidRPr="0027111B" w:rsidRDefault="00815D68" w:rsidP="001600D3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Liczba punktów zostanie zaokrąglona do dwóch miejsc po przecinku.</w:t>
      </w:r>
    </w:p>
    <w:p w14:paraId="2CC9DC42" w14:textId="77777777" w:rsidR="00815D68" w:rsidRPr="0027111B" w:rsidRDefault="00815D68" w:rsidP="001600D3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W przypadku Wykonawcy, który nie prowadzi działalności gospodarczej</w:t>
      </w:r>
      <w:r w:rsidR="00E37634" w:rsidRPr="0027111B">
        <w:rPr>
          <w:color w:val="000000" w:themeColor="text1"/>
          <w:sz w:val="22"/>
          <w:szCs w:val="22"/>
        </w:rPr>
        <w:t>,</w:t>
      </w:r>
      <w:r w:rsidRPr="0027111B">
        <w:rPr>
          <w:color w:val="000000" w:themeColor="text1"/>
          <w:sz w:val="22"/>
          <w:szCs w:val="22"/>
        </w:rPr>
        <w:t xml:space="preserve"> Zamawiający zastrzega,</w:t>
      </w:r>
      <w:r w:rsidR="219760C5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że od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wskazanej powyżej kwoty wynagrodzenia potrąci kwotę stanowiącą wszelkie świadczenia, które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powstaną po stronie Zamawiającego, w szczególności ewentualną zaliczkę na należny podatek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>dochodowy, narzuty powstałe po stronie Zamawiającego lub mogące powstać po stronie Wykonawcy;</w:t>
      </w:r>
      <w:r w:rsidR="00071023" w:rsidRPr="0027111B">
        <w:rPr>
          <w:color w:val="000000" w:themeColor="text1"/>
          <w:sz w:val="22"/>
          <w:szCs w:val="22"/>
        </w:rPr>
        <w:t xml:space="preserve"> </w:t>
      </w:r>
      <w:r w:rsidRPr="0027111B">
        <w:rPr>
          <w:color w:val="000000" w:themeColor="text1"/>
          <w:sz w:val="22"/>
          <w:szCs w:val="22"/>
        </w:rPr>
        <w:t xml:space="preserve">powyższa kwota stanowi maksymalny koszt, jaki poniesie Zamawiający w celu realizacji </w:t>
      </w:r>
      <w:r w:rsidR="00550766" w:rsidRPr="0027111B">
        <w:rPr>
          <w:color w:val="000000" w:themeColor="text1"/>
          <w:sz w:val="22"/>
          <w:szCs w:val="22"/>
        </w:rPr>
        <w:t>Umow</w:t>
      </w:r>
      <w:r w:rsidRPr="0027111B">
        <w:rPr>
          <w:color w:val="000000" w:themeColor="text1"/>
          <w:sz w:val="22"/>
          <w:szCs w:val="22"/>
        </w:rPr>
        <w:t>y.</w:t>
      </w:r>
    </w:p>
    <w:p w14:paraId="26D41AB5" w14:textId="77777777" w:rsidR="00815D68" w:rsidRPr="00840EEB" w:rsidRDefault="00317E89" w:rsidP="001600D3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b/>
          <w:bCs/>
          <w:sz w:val="22"/>
          <w:szCs w:val="22"/>
        </w:rPr>
      </w:pPr>
      <w:r w:rsidRPr="001600D3">
        <w:rPr>
          <w:b/>
          <w:bCs/>
          <w:color w:val="000000" w:themeColor="text1"/>
          <w:sz w:val="22"/>
          <w:szCs w:val="22"/>
        </w:rPr>
        <w:t>Wartość</w:t>
      </w:r>
      <w:r w:rsidRPr="00840EEB">
        <w:rPr>
          <w:b/>
          <w:bCs/>
          <w:sz w:val="22"/>
          <w:szCs w:val="22"/>
        </w:rPr>
        <w:t xml:space="preserve"> oferty powinna uwzględniać wszystkie koszty związane z wykonaniem przedmiotu</w:t>
      </w:r>
      <w:r w:rsidR="0034287D" w:rsidRPr="00840EEB">
        <w:rPr>
          <w:b/>
          <w:bCs/>
          <w:sz w:val="22"/>
          <w:szCs w:val="22"/>
        </w:rPr>
        <w:t xml:space="preserve"> </w:t>
      </w:r>
      <w:r w:rsidRPr="00840EEB">
        <w:rPr>
          <w:b/>
          <w:bCs/>
          <w:sz w:val="22"/>
          <w:szCs w:val="22"/>
        </w:rPr>
        <w:t>zamówienia opisanego w punkcie</w:t>
      </w:r>
      <w:r w:rsidR="00AD695D" w:rsidRPr="00840EEB">
        <w:rPr>
          <w:b/>
          <w:bCs/>
          <w:sz w:val="22"/>
          <w:szCs w:val="22"/>
        </w:rPr>
        <w:t xml:space="preserve"> II</w:t>
      </w:r>
      <w:r w:rsidR="001F2E0A" w:rsidRPr="00840EEB">
        <w:rPr>
          <w:b/>
          <w:bCs/>
          <w:sz w:val="22"/>
          <w:szCs w:val="22"/>
        </w:rPr>
        <w:t xml:space="preserve">: Przedmiot </w:t>
      </w:r>
      <w:r w:rsidR="00A47757" w:rsidRPr="00840EEB">
        <w:rPr>
          <w:b/>
          <w:bCs/>
          <w:sz w:val="22"/>
          <w:szCs w:val="22"/>
        </w:rPr>
        <w:t>zamówienia</w:t>
      </w:r>
      <w:r w:rsidR="5CF4A405" w:rsidRPr="00840EEB">
        <w:rPr>
          <w:b/>
          <w:bCs/>
          <w:sz w:val="22"/>
          <w:szCs w:val="22"/>
        </w:rPr>
        <w:t>.</w:t>
      </w:r>
    </w:p>
    <w:p w14:paraId="5BC1F84B" w14:textId="0455E244" w:rsidR="00D44D01" w:rsidRPr="0027111B" w:rsidRDefault="008972DB" w:rsidP="00B82F4A">
      <w:pPr>
        <w:pStyle w:val="DOKUMENTZWYKY"/>
        <w:numPr>
          <w:ilvl w:val="0"/>
          <w:numId w:val="17"/>
        </w:numPr>
        <w:spacing w:before="0" w:after="0" w:line="276" w:lineRule="auto"/>
        <w:ind w:left="709"/>
        <w:rPr>
          <w:color w:val="000000" w:themeColor="text1"/>
          <w:sz w:val="22"/>
          <w:szCs w:val="22"/>
        </w:rPr>
      </w:pPr>
      <w:r w:rsidRPr="0027111B">
        <w:rPr>
          <w:color w:val="000000" w:themeColor="text1"/>
          <w:sz w:val="22"/>
          <w:szCs w:val="22"/>
        </w:rPr>
        <w:t>Cena ofert</w:t>
      </w:r>
      <w:r w:rsidR="00455341">
        <w:rPr>
          <w:color w:val="000000" w:themeColor="text1"/>
          <w:sz w:val="22"/>
          <w:szCs w:val="22"/>
        </w:rPr>
        <w:t>y</w:t>
      </w:r>
      <w:r w:rsidRPr="0027111B">
        <w:rPr>
          <w:color w:val="000000" w:themeColor="text1"/>
          <w:sz w:val="22"/>
          <w:szCs w:val="22"/>
        </w:rPr>
        <w:t xml:space="preserve"> podana przez Wykonawcę obowiązuje przez cały okres związania ofertą</w:t>
      </w:r>
      <w:r w:rsidR="00455341">
        <w:rPr>
          <w:color w:val="000000" w:themeColor="text1"/>
          <w:sz w:val="22"/>
          <w:szCs w:val="22"/>
        </w:rPr>
        <w:t xml:space="preserve"> oraz okres realizacji zamówienia</w:t>
      </w:r>
      <w:r w:rsidR="00815D68" w:rsidRPr="0027111B">
        <w:rPr>
          <w:color w:val="000000" w:themeColor="text1"/>
          <w:sz w:val="22"/>
          <w:szCs w:val="22"/>
        </w:rPr>
        <w:t>.</w:t>
      </w:r>
    </w:p>
    <w:p w14:paraId="3B5F41AB" w14:textId="77777777" w:rsidR="006158D6" w:rsidRDefault="006158D6" w:rsidP="00CD7632">
      <w:pPr>
        <w:pStyle w:val="DOKUMENTZWYKY"/>
        <w:spacing w:before="0" w:after="0" w:line="276" w:lineRule="auto"/>
        <w:rPr>
          <w:color w:val="000000" w:themeColor="text1"/>
          <w:sz w:val="22"/>
          <w:szCs w:val="22"/>
        </w:rPr>
      </w:pPr>
    </w:p>
    <w:p w14:paraId="50226333" w14:textId="77777777" w:rsidR="00AC0C13" w:rsidRPr="0027111B" w:rsidRDefault="00AC0C13" w:rsidP="00CD7632">
      <w:pPr>
        <w:pStyle w:val="DOKUMENTZWYKY"/>
        <w:spacing w:before="0" w:after="0" w:line="276" w:lineRule="auto"/>
        <w:rPr>
          <w:color w:val="000000" w:themeColor="text1"/>
          <w:sz w:val="22"/>
          <w:szCs w:val="22"/>
        </w:rPr>
      </w:pPr>
    </w:p>
    <w:p w14:paraId="50671097" w14:textId="77777777" w:rsidR="00F673A8" w:rsidRPr="0027111B" w:rsidRDefault="00F673A8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>INFORMACJE DOTYCZĄCE WYBORU NAJKORZYSTNIEJSZEJ OFERTY</w:t>
      </w:r>
    </w:p>
    <w:p w14:paraId="1CF45809" w14:textId="77777777" w:rsidR="00863135" w:rsidRPr="0027111B" w:rsidRDefault="00863135" w:rsidP="00CD7632">
      <w:pPr>
        <w:pStyle w:val="Akapitzlist"/>
        <w:spacing w:line="276" w:lineRule="auto"/>
        <w:ind w:left="360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30F6FC26" w14:textId="26F08B33" w:rsidR="004613CE" w:rsidRDefault="00863135" w:rsidP="004613CE">
      <w:pPr>
        <w:pStyle w:val="Akapitzlist"/>
        <w:spacing w:line="276" w:lineRule="auto"/>
        <w:ind w:left="360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O </w:t>
      </w:r>
      <w:r w:rsidR="00F673A8" w:rsidRPr="0027111B">
        <w:rPr>
          <w:rFonts w:eastAsia="Times New Roman"/>
          <w:color w:val="000000" w:themeColor="text1"/>
          <w:sz w:val="22"/>
          <w:szCs w:val="22"/>
        </w:rPr>
        <w:t xml:space="preserve">wyborze najkorzystniejszej oferty Zamawiający zawiadomi </w:t>
      </w:r>
      <w:r w:rsidR="00061085" w:rsidRPr="0027111B">
        <w:rPr>
          <w:rFonts w:eastAsia="Times New Roman"/>
          <w:color w:val="000000" w:themeColor="text1"/>
          <w:sz w:val="22"/>
          <w:szCs w:val="22"/>
        </w:rPr>
        <w:t xml:space="preserve">Wykonawców </w:t>
      </w:r>
      <w:r w:rsidR="00F673A8" w:rsidRPr="0027111B">
        <w:rPr>
          <w:rFonts w:eastAsia="Times New Roman"/>
          <w:color w:val="000000" w:themeColor="text1"/>
          <w:sz w:val="22"/>
          <w:szCs w:val="22"/>
        </w:rPr>
        <w:t>za pośrednictwem</w:t>
      </w:r>
      <w:r w:rsidR="00AA0859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6158D6" w:rsidRPr="0027111B">
        <w:rPr>
          <w:rFonts w:eastAsia="Times New Roman"/>
          <w:color w:val="000000" w:themeColor="text1"/>
          <w:sz w:val="22"/>
          <w:szCs w:val="22"/>
        </w:rPr>
        <w:br/>
      </w:r>
      <w:r w:rsidR="0085230F" w:rsidRPr="0027111B">
        <w:rPr>
          <w:rFonts w:eastAsia="Times New Roman"/>
          <w:color w:val="000000" w:themeColor="text1"/>
          <w:sz w:val="22"/>
          <w:szCs w:val="22"/>
        </w:rPr>
        <w:t>BAZY KONKURENCYJNOŚCI</w:t>
      </w:r>
      <w:r w:rsidR="008972DB" w:rsidRPr="0027111B">
        <w:rPr>
          <w:rFonts w:eastAsia="Times New Roman"/>
          <w:color w:val="000000" w:themeColor="text1"/>
          <w:sz w:val="22"/>
          <w:szCs w:val="22"/>
        </w:rPr>
        <w:t xml:space="preserve"> podając imię i nazwisko albo nazwę wykonawcy, jego siedzibę (miejscowość) oraz cenę najkorzystniejszej oferty</w:t>
      </w:r>
      <w:r w:rsidR="005F08F6"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0C27FCE0" w14:textId="77777777" w:rsidR="00AC0C13" w:rsidRDefault="00AC0C13" w:rsidP="004613CE">
      <w:pPr>
        <w:pStyle w:val="Akapitzlist"/>
        <w:spacing w:line="276" w:lineRule="auto"/>
        <w:ind w:left="360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7513852B" w14:textId="77777777" w:rsidR="00F673A8" w:rsidRPr="0027111B" w:rsidRDefault="00DB3CF7" w:rsidP="00CD7632">
      <w:pPr>
        <w:pStyle w:val="Akapitzlist"/>
        <w:numPr>
          <w:ilvl w:val="0"/>
          <w:numId w:val="11"/>
        </w:numPr>
        <w:spacing w:line="276" w:lineRule="auto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>WARUNKI PŁATNOŚCI</w:t>
      </w:r>
    </w:p>
    <w:p w14:paraId="08E8A7B4" w14:textId="77777777" w:rsidR="00863135" w:rsidRPr="0027111B" w:rsidRDefault="00863135" w:rsidP="00CD7632">
      <w:pPr>
        <w:pStyle w:val="Akapitzlist"/>
        <w:spacing w:line="276" w:lineRule="auto"/>
        <w:ind w:left="360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60765937" w14:textId="77777777" w:rsidR="00AA4F9E" w:rsidRPr="0027111B" w:rsidRDefault="00AA4F9E" w:rsidP="00CD7632">
      <w:pPr>
        <w:pStyle w:val="Akapitzlis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bookmarkStart w:id="12" w:name="_Hlk500359556"/>
      <w:r w:rsidRPr="0027111B">
        <w:rPr>
          <w:sz w:val="22"/>
          <w:szCs w:val="22"/>
        </w:rPr>
        <w:t xml:space="preserve">Z wybranym Wykonawcą zostanie zawarta </w:t>
      </w:r>
      <w:r w:rsidR="00550766" w:rsidRPr="0027111B">
        <w:rPr>
          <w:sz w:val="22"/>
          <w:szCs w:val="22"/>
        </w:rPr>
        <w:t>Umow</w:t>
      </w:r>
      <w:r w:rsidRPr="0027111B">
        <w:rPr>
          <w:sz w:val="22"/>
          <w:szCs w:val="22"/>
        </w:rPr>
        <w:t xml:space="preserve">a na realizację przedmiotu zamówienia objętego niniejszym Zapytaniem ofertowym. </w:t>
      </w:r>
    </w:p>
    <w:p w14:paraId="37496EFE" w14:textId="77777777" w:rsidR="003E3452" w:rsidRPr="0027111B" w:rsidRDefault="00AA4F9E" w:rsidP="00CD7632">
      <w:pPr>
        <w:pStyle w:val="Akapitzlist"/>
        <w:numPr>
          <w:ilvl w:val="0"/>
          <w:numId w:val="19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 xml:space="preserve">Płatność dokonana zostanie </w:t>
      </w:r>
      <w:r w:rsidR="00AD695D" w:rsidRPr="0027111B">
        <w:rPr>
          <w:sz w:val="22"/>
          <w:szCs w:val="22"/>
        </w:rPr>
        <w:t>na podstawie</w:t>
      </w:r>
      <w:r w:rsidR="004E12BC" w:rsidRPr="0027111B">
        <w:rPr>
          <w:sz w:val="22"/>
          <w:szCs w:val="22"/>
        </w:rPr>
        <w:t xml:space="preserve"> </w:t>
      </w:r>
      <w:r w:rsidR="00BA4AE3" w:rsidRPr="0027111B">
        <w:rPr>
          <w:sz w:val="22"/>
          <w:szCs w:val="22"/>
        </w:rPr>
        <w:t>faktur</w:t>
      </w:r>
      <w:r w:rsidR="00DF34F7" w:rsidRPr="0027111B">
        <w:rPr>
          <w:sz w:val="22"/>
          <w:szCs w:val="22"/>
        </w:rPr>
        <w:t>y</w:t>
      </w:r>
      <w:r w:rsidR="008972DB" w:rsidRPr="0027111B">
        <w:rPr>
          <w:sz w:val="22"/>
          <w:szCs w:val="22"/>
        </w:rPr>
        <w:t>, po podpisaniu protokołu odbioru</w:t>
      </w:r>
      <w:r w:rsidR="003E3452" w:rsidRPr="0027111B">
        <w:rPr>
          <w:sz w:val="22"/>
          <w:szCs w:val="22"/>
        </w:rPr>
        <w:t>.</w:t>
      </w:r>
    </w:p>
    <w:p w14:paraId="1733E237" w14:textId="57E1B851" w:rsidR="003E3452" w:rsidRPr="0027111B" w:rsidRDefault="003E3452" w:rsidP="00CD7632">
      <w:pPr>
        <w:pStyle w:val="Akapitzlist"/>
        <w:numPr>
          <w:ilvl w:val="0"/>
          <w:numId w:val="19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27111B">
        <w:rPr>
          <w:sz w:val="22"/>
          <w:szCs w:val="22"/>
        </w:rPr>
        <w:t xml:space="preserve">Wynagrodzenie ustalone w § 4 ust. 2 Umowy będzie płatne przelewem, na podstawie faktury, na rachunek bankowy wskazany </w:t>
      </w:r>
      <w:r w:rsidR="00451F9A" w:rsidRPr="0027111B">
        <w:rPr>
          <w:sz w:val="22"/>
          <w:szCs w:val="22"/>
        </w:rPr>
        <w:t xml:space="preserve">na fakturze </w:t>
      </w:r>
      <w:r w:rsidRPr="0027111B">
        <w:rPr>
          <w:sz w:val="22"/>
          <w:szCs w:val="22"/>
        </w:rPr>
        <w:t xml:space="preserve">przez Wykonawcę do </w:t>
      </w:r>
      <w:r w:rsidR="00430582">
        <w:rPr>
          <w:sz w:val="22"/>
          <w:szCs w:val="22"/>
        </w:rPr>
        <w:t>30</w:t>
      </w:r>
      <w:r w:rsidR="00430582" w:rsidRPr="0027111B">
        <w:rPr>
          <w:sz w:val="22"/>
          <w:szCs w:val="22"/>
        </w:rPr>
        <w:t xml:space="preserve"> </w:t>
      </w:r>
      <w:r w:rsidRPr="0027111B">
        <w:rPr>
          <w:sz w:val="22"/>
          <w:szCs w:val="22"/>
        </w:rPr>
        <w:t>dni, licząc od dnia doręczenia Z</w:t>
      </w:r>
      <w:r w:rsidR="004C5F69">
        <w:rPr>
          <w:sz w:val="22"/>
          <w:szCs w:val="22"/>
        </w:rPr>
        <w:t>a</w:t>
      </w:r>
      <w:r w:rsidRPr="0027111B">
        <w:rPr>
          <w:sz w:val="22"/>
          <w:szCs w:val="22"/>
        </w:rPr>
        <w:t>mawiającemu prawidłowo wystawionej faktury.</w:t>
      </w:r>
    </w:p>
    <w:p w14:paraId="3C7A0696" w14:textId="77777777" w:rsidR="00DF34F7" w:rsidRPr="0027111B" w:rsidRDefault="00DF34F7" w:rsidP="00CD7632">
      <w:pPr>
        <w:pStyle w:val="Akapitzlist"/>
        <w:spacing w:line="276" w:lineRule="auto"/>
        <w:ind w:left="360"/>
        <w:jc w:val="both"/>
        <w:rPr>
          <w:rStyle w:val="Hipercze"/>
          <w:rFonts w:eastAsia="Times New Roman"/>
          <w:color w:val="000000" w:themeColor="text1"/>
          <w:sz w:val="22"/>
          <w:szCs w:val="22"/>
        </w:rPr>
      </w:pPr>
    </w:p>
    <w:bookmarkEnd w:id="12"/>
    <w:p w14:paraId="305B8195" w14:textId="77777777" w:rsidR="00DB3CF7" w:rsidRPr="0027111B" w:rsidRDefault="00863135" w:rsidP="00CD7632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  <w:r w:rsidRPr="0027111B">
        <w:rPr>
          <w:rFonts w:eastAsia="Times New Roman"/>
          <w:b/>
          <w:bCs/>
          <w:color w:val="000000" w:themeColor="text1"/>
          <w:sz w:val="22"/>
          <w:szCs w:val="22"/>
        </w:rPr>
        <w:t>POZOSTAŁE WARUNKI:</w:t>
      </w:r>
    </w:p>
    <w:p w14:paraId="418709D8" w14:textId="77777777" w:rsidR="00BD501D" w:rsidRPr="0027111B" w:rsidRDefault="00BD501D" w:rsidP="00CD7632">
      <w:pPr>
        <w:pStyle w:val="Akapitzlist"/>
        <w:spacing w:line="276" w:lineRule="auto"/>
        <w:ind w:left="357"/>
        <w:jc w:val="both"/>
        <w:rPr>
          <w:rFonts w:eastAsia="Times New Roman"/>
          <w:b/>
          <w:bCs/>
          <w:color w:val="000000" w:themeColor="text1"/>
          <w:sz w:val="22"/>
          <w:szCs w:val="22"/>
        </w:rPr>
      </w:pPr>
    </w:p>
    <w:p w14:paraId="74917FB4" w14:textId="77777777" w:rsidR="00230D30" w:rsidRPr="0027111B" w:rsidRDefault="00DB3CF7" w:rsidP="00CD763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Zamawiający odrzuci ofertę Wykonawcy, jeżeli</w:t>
      </w:r>
      <w:r w:rsidR="00230D30" w:rsidRPr="0027111B">
        <w:rPr>
          <w:rFonts w:eastAsia="Times New Roman"/>
          <w:color w:val="000000" w:themeColor="text1"/>
          <w:sz w:val="22"/>
          <w:szCs w:val="22"/>
        </w:rPr>
        <w:t>:</w:t>
      </w:r>
    </w:p>
    <w:p w14:paraId="0CDD0D3C" w14:textId="77777777" w:rsidR="00DB3CF7" w:rsidRPr="0027111B" w:rsidRDefault="00DB3CF7" w:rsidP="001600D3">
      <w:pPr>
        <w:numPr>
          <w:ilvl w:val="1"/>
          <w:numId w:val="87"/>
        </w:numPr>
        <w:spacing w:line="259" w:lineRule="auto"/>
        <w:ind w:left="714" w:hanging="357"/>
        <w:contextualSpacing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1600D3">
        <w:rPr>
          <w:rFonts w:eastAsia="Times New Roman"/>
          <w:sz w:val="22"/>
          <w:szCs w:val="22"/>
        </w:rPr>
        <w:t>została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 złożona przez Wykonawcę:</w:t>
      </w:r>
    </w:p>
    <w:p w14:paraId="17517F8E" w14:textId="1CAB271B" w:rsidR="00DB3CF7" w:rsidRPr="001600D3" w:rsidRDefault="00DB3CF7" w:rsidP="001600D3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line="276" w:lineRule="auto"/>
        <w:rPr>
          <w:rFonts w:eastAsia="Times New Roman"/>
          <w:color w:val="000000" w:themeColor="text1"/>
          <w:sz w:val="22"/>
          <w:szCs w:val="22"/>
        </w:rPr>
      </w:pPr>
      <w:r w:rsidRPr="001600D3">
        <w:rPr>
          <w:rFonts w:eastAsia="Times New Roman"/>
          <w:color w:val="000000" w:themeColor="text1"/>
          <w:sz w:val="22"/>
          <w:szCs w:val="22"/>
        </w:rPr>
        <w:t>podlegającego wykluczeniu z postępowania lub</w:t>
      </w:r>
    </w:p>
    <w:p w14:paraId="2C972C60" w14:textId="77777777" w:rsidR="00DB3CF7" w:rsidRPr="0027111B" w:rsidRDefault="00DB3CF7" w:rsidP="001600D3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line="276" w:lineRule="auto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niespełniającego warunków udziału w postępowaniu,</w:t>
      </w:r>
    </w:p>
    <w:p w14:paraId="3E8E24C9" w14:textId="77777777" w:rsidR="00DB3CF7" w:rsidRPr="001600D3" w:rsidRDefault="00DB3CF7" w:rsidP="001600D3">
      <w:pPr>
        <w:numPr>
          <w:ilvl w:val="1"/>
          <w:numId w:val="87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z</w:t>
      </w:r>
      <w:r w:rsidRPr="001600D3">
        <w:rPr>
          <w:rFonts w:eastAsia="Times New Roman"/>
          <w:sz w:val="22"/>
          <w:szCs w:val="22"/>
        </w:rPr>
        <w:t>ostała złożona po upływie terminu składnia ofert,</w:t>
      </w:r>
    </w:p>
    <w:p w14:paraId="6E25F88D" w14:textId="77777777" w:rsidR="00DB3CF7" w:rsidRPr="001600D3" w:rsidRDefault="00DB3CF7" w:rsidP="001600D3">
      <w:pPr>
        <w:numPr>
          <w:ilvl w:val="1"/>
          <w:numId w:val="87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1600D3">
        <w:rPr>
          <w:rFonts w:eastAsia="Times New Roman"/>
          <w:sz w:val="22"/>
          <w:szCs w:val="22"/>
        </w:rPr>
        <w:t>jest nieważna zgodnie z powszechnie obowiązującymi przepisami prawa,</w:t>
      </w:r>
    </w:p>
    <w:p w14:paraId="41BD28A4" w14:textId="77777777" w:rsidR="00DB3CF7" w:rsidRPr="001600D3" w:rsidRDefault="00DB3CF7" w:rsidP="001600D3">
      <w:pPr>
        <w:numPr>
          <w:ilvl w:val="1"/>
          <w:numId w:val="87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1600D3">
        <w:rPr>
          <w:rFonts w:eastAsia="Times New Roman"/>
          <w:sz w:val="22"/>
          <w:szCs w:val="22"/>
        </w:rPr>
        <w:t>jej treść jest niezgodna z treścią Z</w:t>
      </w:r>
      <w:r w:rsidR="002E2221" w:rsidRPr="001600D3">
        <w:rPr>
          <w:rFonts w:eastAsia="Times New Roman"/>
          <w:sz w:val="22"/>
          <w:szCs w:val="22"/>
        </w:rPr>
        <w:t>apytania</w:t>
      </w:r>
      <w:r w:rsidRPr="001600D3">
        <w:rPr>
          <w:rFonts w:eastAsia="Times New Roman"/>
          <w:sz w:val="22"/>
          <w:szCs w:val="22"/>
        </w:rPr>
        <w:t xml:space="preserve"> ofertowego,</w:t>
      </w:r>
    </w:p>
    <w:p w14:paraId="10CCF951" w14:textId="77777777" w:rsidR="00DB3CF7" w:rsidRPr="0027111B" w:rsidRDefault="00DB3CF7" w:rsidP="001600D3">
      <w:pPr>
        <w:numPr>
          <w:ilvl w:val="1"/>
          <w:numId w:val="87"/>
        </w:numPr>
        <w:spacing w:line="259" w:lineRule="auto"/>
        <w:ind w:left="714" w:hanging="357"/>
        <w:contextualSpacing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1600D3">
        <w:rPr>
          <w:rFonts w:eastAsia="Times New Roman"/>
          <w:sz w:val="22"/>
          <w:szCs w:val="22"/>
        </w:rPr>
        <w:t>zawiera błędy w obliczeniu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 ceny.</w:t>
      </w:r>
    </w:p>
    <w:p w14:paraId="60F61DB5" w14:textId="29BF6078" w:rsidR="0080777B" w:rsidRPr="001600D3" w:rsidRDefault="00DB3CF7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Zamawiający unieważni niniejsze postępowanie o udzielenie zamówienia w szczególności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w</w:t>
      </w:r>
      <w:r w:rsidR="0080777B" w:rsidRPr="001600D3">
        <w:rPr>
          <w:rFonts w:eastAsia="Times New Roman"/>
          <w:color w:val="000000" w:themeColor="text1"/>
          <w:sz w:val="22"/>
          <w:szCs w:val="22"/>
        </w:rPr>
        <w:t xml:space="preserve"> Zamawiający może unieważnić postępowanie o udzielenie zamówienia przed upływem terminu składania ofert, jeżeli wystąpiły okoliczności powodujące, że dalsze prowadzenie postępowania jest nieuzasadnione. </w:t>
      </w:r>
    </w:p>
    <w:p w14:paraId="5CDE9699" w14:textId="77777777" w:rsidR="0080777B" w:rsidRPr="0080777B" w:rsidRDefault="0080777B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1600D3">
        <w:rPr>
          <w:rFonts w:eastAsia="Times New Roman"/>
          <w:color w:val="000000" w:themeColor="text1"/>
          <w:sz w:val="22"/>
          <w:szCs w:val="22"/>
        </w:rPr>
        <w:t>Zamawiający un</w:t>
      </w:r>
      <w:r w:rsidRPr="0080777B">
        <w:rPr>
          <w:rFonts w:eastAsia="Times New Roman"/>
          <w:sz w:val="22"/>
          <w:szCs w:val="22"/>
        </w:rPr>
        <w:t>ieważni niniejsze postępowanie Zapytanie ofertowe o udzielenie zamówienia  </w:t>
      </w:r>
      <w:r w:rsidRPr="0080777B">
        <w:rPr>
          <w:rFonts w:eastAsia="Times New Roman"/>
          <w:sz w:val="22"/>
          <w:szCs w:val="22"/>
        </w:rPr>
        <w:br/>
        <w:t>w szczególności w przypadku, jeżeli: </w:t>
      </w:r>
    </w:p>
    <w:p w14:paraId="6244505C" w14:textId="77777777" w:rsidR="0080777B" w:rsidRPr="0080777B" w:rsidRDefault="0080777B" w:rsidP="001600D3">
      <w:pPr>
        <w:numPr>
          <w:ilvl w:val="1"/>
          <w:numId w:val="88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80777B">
        <w:rPr>
          <w:rFonts w:eastAsia="Times New Roman"/>
          <w:sz w:val="22"/>
          <w:szCs w:val="22"/>
        </w:rPr>
        <w:t xml:space="preserve"> nie zostanie złożona żadna oferta lub wszystkie złożone oferty zostaną odrzucone, </w:t>
      </w:r>
    </w:p>
    <w:p w14:paraId="71CBBF06" w14:textId="77777777" w:rsidR="0080777B" w:rsidRPr="0080777B" w:rsidRDefault="0080777B" w:rsidP="001600D3">
      <w:pPr>
        <w:numPr>
          <w:ilvl w:val="1"/>
          <w:numId w:val="88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80777B">
        <w:rPr>
          <w:rFonts w:eastAsia="Times New Roman"/>
          <w:sz w:val="22"/>
          <w:szCs w:val="22"/>
        </w:rPr>
        <w:t>cena najkorzystniejszej oferty przekracza kwotę, którą Zamawiający może przeznaczyć  </w:t>
      </w:r>
      <w:r w:rsidRPr="0080777B">
        <w:rPr>
          <w:rFonts w:eastAsia="Times New Roman"/>
          <w:sz w:val="22"/>
          <w:szCs w:val="22"/>
        </w:rPr>
        <w:br/>
        <w:t>na sfinansowanie zamówienia, </w:t>
      </w:r>
    </w:p>
    <w:p w14:paraId="306C2EB5" w14:textId="77777777" w:rsidR="0080777B" w:rsidRPr="0080777B" w:rsidRDefault="0080777B" w:rsidP="001600D3">
      <w:pPr>
        <w:numPr>
          <w:ilvl w:val="1"/>
          <w:numId w:val="88"/>
        </w:numPr>
        <w:spacing w:after="160"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80777B">
        <w:rPr>
          <w:rFonts w:eastAsia="Times New Roman"/>
          <w:sz w:val="22"/>
          <w:szCs w:val="22"/>
        </w:rPr>
        <w:t>zaistnieją inne uzasadnione okoliczności świadczące o tym, że niniejsze postępowanie obarczone jest wadą, skutkującą niemożliwością zlecenia zamówienia przez Zamawiającego, </w:t>
      </w:r>
    </w:p>
    <w:p w14:paraId="4148B463" w14:textId="77777777" w:rsidR="0080777B" w:rsidRPr="0080777B" w:rsidRDefault="0080777B" w:rsidP="001600D3">
      <w:pPr>
        <w:numPr>
          <w:ilvl w:val="1"/>
          <w:numId w:val="88"/>
        </w:numPr>
        <w:spacing w:line="259" w:lineRule="auto"/>
        <w:ind w:left="714" w:hanging="357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80777B">
        <w:rPr>
          <w:rFonts w:eastAsia="Times New Roman"/>
          <w:sz w:val="22"/>
          <w:szCs w:val="22"/>
        </w:rPr>
        <w:t>cena oferty obliguje Zamawiającego do udzielenia niniejszego zamówienia publicznego  </w:t>
      </w:r>
      <w:r w:rsidRPr="0080777B">
        <w:rPr>
          <w:rFonts w:eastAsia="Times New Roman"/>
          <w:sz w:val="22"/>
          <w:szCs w:val="22"/>
        </w:rPr>
        <w:br/>
        <w:t>na powyżej opisany zakres przedmiotowy na zasadach i w trybie określonym w przepisach ustawy z dnia 11 września 2019 r. – Prawo zamówień publicznych (t. j. Dz. U. 2024 poz. 1320 ze zm.). </w:t>
      </w:r>
    </w:p>
    <w:p w14:paraId="7013BF33" w14:textId="77777777" w:rsidR="00DB3CF7" w:rsidRPr="0080777B" w:rsidRDefault="00DB3CF7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80777B">
        <w:rPr>
          <w:rFonts w:eastAsia="Times New Roman"/>
          <w:color w:val="000000" w:themeColor="text1"/>
          <w:sz w:val="22"/>
          <w:szCs w:val="22"/>
        </w:rPr>
        <w:t>Wykonawcy nie przysługują żadne środki odwoławcze. Postępowanie nie jest prowadzone</w:t>
      </w:r>
      <w:r w:rsidR="00071023" w:rsidRPr="0080777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80777B">
        <w:rPr>
          <w:rFonts w:eastAsia="Times New Roman"/>
          <w:color w:val="000000" w:themeColor="text1"/>
          <w:sz w:val="22"/>
          <w:szCs w:val="22"/>
        </w:rPr>
        <w:t>na podstawie przepisów ustawy z dnia 11 września 2019 r. - Prawo zamówień publicznych.</w:t>
      </w:r>
    </w:p>
    <w:p w14:paraId="409AE93C" w14:textId="739F7678" w:rsidR="00DB3CF7" w:rsidRDefault="00DB3CF7" w:rsidP="004920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 toku badania i oceny ofert Zamawiający może zwrócić się do Wykonawców z prośbą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o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1A2445" w:rsidRPr="0027111B">
        <w:rPr>
          <w:rFonts w:eastAsia="Times New Roman"/>
          <w:color w:val="000000" w:themeColor="text1"/>
          <w:sz w:val="22"/>
          <w:szCs w:val="22"/>
        </w:rPr>
        <w:t>w</w:t>
      </w:r>
      <w:r w:rsidRPr="0027111B">
        <w:rPr>
          <w:rFonts w:eastAsia="Times New Roman"/>
          <w:color w:val="000000" w:themeColor="text1"/>
          <w:sz w:val="22"/>
          <w:szCs w:val="22"/>
        </w:rPr>
        <w:t>yjaśnienia dotyczące treści złożonych ofert.</w:t>
      </w:r>
      <w:r w:rsidR="009F347A" w:rsidRPr="001600D3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Jeżeli zaoferowana cena lub koszt wydają się rażąco niskie w stosunku do przedmiotu zamówienia, tj. różnią się o więcej niż 30% od średniej 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lastRenderedPageBreak/>
        <w:t xml:space="preserve">arytmetycznej cen wszystkich ważnych ofert niepodlegających odrzuceniu, lub budzą wątpliwości </w:t>
      </w:r>
      <w:r w:rsidR="17D1ED0F" w:rsidRPr="0027111B">
        <w:rPr>
          <w:rFonts w:eastAsia="Times New Roman"/>
          <w:color w:val="000000" w:themeColor="text1"/>
          <w:sz w:val="22"/>
          <w:szCs w:val="22"/>
        </w:rPr>
        <w:t>Z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>amawiającego co do możliwości wykonania przedmiotu zamówienia zgodnie z wymaganiami określonymi w</w:t>
      </w:r>
      <w:r w:rsidR="0049202D">
        <w:rPr>
          <w:rFonts w:eastAsia="Times New Roman"/>
          <w:color w:val="000000" w:themeColor="text1"/>
          <w:sz w:val="22"/>
          <w:szCs w:val="22"/>
        </w:rPr>
        <w:t xml:space="preserve"> Z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apytaniu ofertowym lub wynikającymi z odrębnych przepisów, </w:t>
      </w:r>
      <w:r w:rsidR="0049202D">
        <w:rPr>
          <w:rFonts w:eastAsia="Times New Roman"/>
          <w:color w:val="000000" w:themeColor="text1"/>
          <w:sz w:val="22"/>
          <w:szCs w:val="22"/>
        </w:rPr>
        <w:t>Z</w:t>
      </w:r>
      <w:r w:rsidR="0049202D" w:rsidRPr="0027111B">
        <w:rPr>
          <w:rFonts w:eastAsia="Times New Roman"/>
          <w:color w:val="000000" w:themeColor="text1"/>
          <w:sz w:val="22"/>
          <w:szCs w:val="22"/>
        </w:rPr>
        <w:t xml:space="preserve">amawiający 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żąda od </w:t>
      </w:r>
      <w:r w:rsidR="737CBD55" w:rsidRPr="0027111B">
        <w:rPr>
          <w:rFonts w:eastAsia="Times New Roman"/>
          <w:color w:val="000000" w:themeColor="text1"/>
          <w:sz w:val="22"/>
          <w:szCs w:val="22"/>
        </w:rPr>
        <w:t>W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>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11F2773F" w14:textId="77777777" w:rsidR="0091580B" w:rsidRDefault="0091580B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Termin związania ofertą wynosi 30 dni. Bieg terminu związania ofertą rozpoczyna się wraz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z upływem terminu do składania i otwarcia ofert</w:t>
      </w:r>
      <w:r w:rsidR="00486A55"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69BD8167" w14:textId="1F8D4493" w:rsidR="0049202D" w:rsidRPr="001600D3" w:rsidRDefault="0049202D" w:rsidP="0049202D">
      <w:pPr>
        <w:pStyle w:val="Akapitzlist"/>
        <w:numPr>
          <w:ilvl w:val="0"/>
          <w:numId w:val="21"/>
        </w:numPr>
        <w:jc w:val="both"/>
        <w:textAlignment w:val="baseline"/>
        <w:rPr>
          <w:rFonts w:eastAsia="Times New Roman"/>
          <w:sz w:val="22"/>
          <w:szCs w:val="22"/>
        </w:rPr>
      </w:pPr>
      <w:r w:rsidRPr="001600D3">
        <w:rPr>
          <w:rFonts w:eastAsia="Times New Roman"/>
          <w:sz w:val="22"/>
          <w:szCs w:val="22"/>
        </w:rPr>
        <w:t>Przed złożeniem ofert Wykonawcy mogą przesyłać Zamawiającemu uwagi i pytania  </w:t>
      </w:r>
      <w:r w:rsidRPr="001600D3">
        <w:rPr>
          <w:rFonts w:eastAsia="Times New Roman"/>
          <w:sz w:val="22"/>
          <w:szCs w:val="22"/>
        </w:rPr>
        <w:br/>
      </w:r>
      <w:r w:rsidRPr="001600D3">
        <w:rPr>
          <w:rFonts w:eastAsia="Times New Roman"/>
          <w:b/>
          <w:bCs/>
          <w:sz w:val="22"/>
          <w:szCs w:val="22"/>
        </w:rPr>
        <w:t>wyłącznie za pośrednictwem BAZY KONKURENCYJNOŚCI</w:t>
      </w:r>
      <w:r w:rsidRPr="001600D3">
        <w:rPr>
          <w:rFonts w:eastAsia="Times New Roman"/>
          <w:sz w:val="22"/>
          <w:szCs w:val="22"/>
        </w:rPr>
        <w:t xml:space="preserve">, co do treści niniejszego Zapytania ofertowego. Zamawiający informuje, iż udzieli odpowiedzi na uwagi i pytania, które wpłyną </w:t>
      </w:r>
      <w:r w:rsidRPr="001600D3">
        <w:rPr>
          <w:rFonts w:eastAsia="Times New Roman"/>
          <w:b/>
          <w:bCs/>
          <w:sz w:val="22"/>
          <w:szCs w:val="22"/>
        </w:rPr>
        <w:t>na co najmniej 2 dni robocze przed pierwotnym terminem składania ofert</w:t>
      </w:r>
      <w:r w:rsidRPr="001600D3">
        <w:rPr>
          <w:rFonts w:eastAsia="Times New Roman"/>
          <w:sz w:val="22"/>
          <w:szCs w:val="22"/>
        </w:rPr>
        <w:t xml:space="preserve">. Uwagi i pytania, które wpłyną poza wskazanym powyżej terminie, Zamawiający może pozostawić bez odpowiedzi. </w:t>
      </w:r>
    </w:p>
    <w:p w14:paraId="1E349B9C" w14:textId="32672985" w:rsidR="00F053DB" w:rsidRPr="001600D3" w:rsidRDefault="00F053DB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F053DB">
        <w:rPr>
          <w:rFonts w:eastAsia="Times New Roman"/>
          <w:color w:val="000000" w:themeColor="text1"/>
          <w:sz w:val="22"/>
          <w:szCs w:val="22"/>
        </w:rPr>
        <w:t>Zapytanie ofertowe może zostać zmienione przed upływem terminu składania</w:t>
      </w:r>
      <w:r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1600D3">
        <w:rPr>
          <w:rFonts w:eastAsia="Times New Roman"/>
          <w:color w:val="000000" w:themeColor="text1"/>
          <w:sz w:val="22"/>
          <w:szCs w:val="22"/>
        </w:rPr>
        <w:t>ofert. Zamawiający informuje w zapytaniu ofertowym o zakresie zmian.</w:t>
      </w:r>
    </w:p>
    <w:p w14:paraId="58962A9A" w14:textId="2A928F1E" w:rsidR="00F053DB" w:rsidRPr="00F053DB" w:rsidRDefault="00F053DB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F053DB">
        <w:rPr>
          <w:rFonts w:eastAsia="Times New Roman"/>
          <w:color w:val="000000" w:themeColor="text1"/>
          <w:sz w:val="22"/>
          <w:szCs w:val="22"/>
        </w:rPr>
        <w:t>Zamawiający przedłuży termin składania ofert o czas niezbędny do wprowadzenia zmian w ofertach, jeżeli jest to konieczne z uwagi na zakres wprowadzonych zmian.</w:t>
      </w:r>
    </w:p>
    <w:p w14:paraId="1DD55433" w14:textId="77777777" w:rsidR="00DB3CF7" w:rsidRPr="0027111B" w:rsidRDefault="00DB3CF7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Niniejsze zapytanie ofertowe nie stanowi zobowiązania Zamawiającego do zawarcia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y.</w:t>
      </w:r>
    </w:p>
    <w:p w14:paraId="1C0BF7BB" w14:textId="426C42E3" w:rsidR="00DB3CF7" w:rsidRPr="0027111B" w:rsidRDefault="00DB3CF7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W przypadku</w:t>
      </w:r>
      <w:r w:rsidR="00E37634" w:rsidRPr="0027111B">
        <w:rPr>
          <w:rFonts w:eastAsia="Times New Roman"/>
          <w:color w:val="000000" w:themeColor="text1"/>
          <w:sz w:val="22"/>
          <w:szCs w:val="22"/>
        </w:rPr>
        <w:t xml:space="preserve">, gdy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wybrany Wykonawca uchyla się od zawarcia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y, Zamawiający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zastrzega sobie możliwość zawarcia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 na wykonanie zamówienia objętego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niniejszym zapytaniem </w:t>
      </w:r>
      <w:r w:rsidR="00202207">
        <w:rPr>
          <w:rFonts w:eastAsia="Times New Roman"/>
          <w:color w:val="000000" w:themeColor="text1"/>
          <w:sz w:val="22"/>
          <w:szCs w:val="22"/>
        </w:rPr>
        <w:br/>
      </w:r>
      <w:r w:rsidRPr="0027111B">
        <w:rPr>
          <w:rFonts w:eastAsia="Times New Roman"/>
          <w:color w:val="000000" w:themeColor="text1"/>
          <w:sz w:val="22"/>
          <w:szCs w:val="22"/>
        </w:rPr>
        <w:t>z kolejnym Wykonawcą w rankingu ofert, który złożył ważną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ofertę. Wybór kolejnego Wykonawcy będzie zgodny z kryteriami </w:t>
      </w:r>
      <w:r w:rsidR="00693A6D">
        <w:rPr>
          <w:rFonts w:eastAsia="Times New Roman"/>
          <w:color w:val="000000" w:themeColor="text1"/>
          <w:sz w:val="22"/>
          <w:szCs w:val="22"/>
        </w:rPr>
        <w:t xml:space="preserve">oceny ofert </w:t>
      </w:r>
      <w:r w:rsidRPr="0027111B">
        <w:rPr>
          <w:rFonts w:eastAsia="Times New Roman"/>
          <w:color w:val="000000" w:themeColor="text1"/>
          <w:sz w:val="22"/>
          <w:szCs w:val="22"/>
        </w:rPr>
        <w:t>określonymi w pkt. V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 xml:space="preserve">niniejszego </w:t>
      </w:r>
      <w:r w:rsidR="00693A6D">
        <w:rPr>
          <w:rFonts w:eastAsia="Times New Roman"/>
          <w:color w:val="000000" w:themeColor="text1"/>
          <w:sz w:val="22"/>
          <w:szCs w:val="22"/>
        </w:rPr>
        <w:t>Z</w:t>
      </w:r>
      <w:r w:rsidRPr="0027111B">
        <w:rPr>
          <w:rFonts w:eastAsia="Times New Roman"/>
          <w:color w:val="000000" w:themeColor="text1"/>
          <w:sz w:val="22"/>
          <w:szCs w:val="22"/>
        </w:rPr>
        <w:t>apytania</w:t>
      </w:r>
      <w:r w:rsidR="00693A6D">
        <w:rPr>
          <w:rFonts w:eastAsia="Times New Roman"/>
          <w:color w:val="000000" w:themeColor="text1"/>
          <w:sz w:val="22"/>
          <w:szCs w:val="22"/>
        </w:rPr>
        <w:t xml:space="preserve"> ofertowego</w:t>
      </w:r>
      <w:r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122B7430" w14:textId="77777777" w:rsidR="00DB3CF7" w:rsidRPr="0027111B" w:rsidRDefault="00DB3CF7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>Zamawiający nie przewiduje zwrotu kosztów udziału w postępowaniu.</w:t>
      </w:r>
    </w:p>
    <w:p w14:paraId="28151235" w14:textId="2FE70F77" w:rsidR="009F347A" w:rsidRPr="0027111B" w:rsidRDefault="00DB3CF7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Przewiduje się możliwość zmiany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 poprzez zawarcie pisemnego aneksu pod</w:t>
      </w:r>
      <w:r w:rsidR="00071023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Pr="0027111B">
        <w:rPr>
          <w:rFonts w:eastAsia="Times New Roman"/>
          <w:color w:val="000000" w:themeColor="text1"/>
          <w:sz w:val="22"/>
          <w:szCs w:val="22"/>
        </w:rPr>
        <w:t>rygorem nieważności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 w przypadka</w:t>
      </w:r>
      <w:r w:rsidR="00E37634" w:rsidRPr="0027111B">
        <w:rPr>
          <w:rFonts w:eastAsia="Times New Roman"/>
          <w:color w:val="000000" w:themeColor="text1"/>
          <w:sz w:val="22"/>
          <w:szCs w:val="22"/>
        </w:rPr>
        <w:t>ch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 opisanych w</w:t>
      </w:r>
      <w:r w:rsidR="00F053DB">
        <w:rPr>
          <w:rFonts w:eastAsia="Times New Roman"/>
          <w:color w:val="000000" w:themeColor="text1"/>
          <w:sz w:val="22"/>
          <w:szCs w:val="22"/>
        </w:rPr>
        <w:t xml:space="preserve"> treści wzoru U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>mowy</w:t>
      </w:r>
      <w:r w:rsidR="00F053DB">
        <w:rPr>
          <w:rFonts w:eastAsia="Times New Roman"/>
          <w:color w:val="000000" w:themeColor="text1"/>
          <w:sz w:val="22"/>
          <w:szCs w:val="22"/>
        </w:rPr>
        <w:t>,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 stanowiącym </w:t>
      </w:r>
      <w:r w:rsidR="00F053DB">
        <w:rPr>
          <w:rFonts w:eastAsia="Times New Roman"/>
          <w:color w:val="000000" w:themeColor="text1"/>
          <w:sz w:val="22"/>
          <w:szCs w:val="22"/>
        </w:rPr>
        <w:t>Z</w:t>
      </w:r>
      <w:r w:rsidR="00F053DB" w:rsidRPr="0027111B">
        <w:rPr>
          <w:rFonts w:eastAsia="Times New Roman"/>
          <w:color w:val="000000" w:themeColor="text1"/>
          <w:sz w:val="22"/>
          <w:szCs w:val="22"/>
        </w:rPr>
        <w:t>ałącznik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 nr </w:t>
      </w:r>
      <w:r w:rsidR="00F053DB">
        <w:rPr>
          <w:rFonts w:eastAsia="Times New Roman"/>
          <w:color w:val="000000" w:themeColor="text1"/>
          <w:sz w:val="22"/>
          <w:szCs w:val="22"/>
        </w:rPr>
        <w:t>6</w:t>
      </w:r>
      <w:r w:rsidR="004C5F69" w:rsidRPr="0027111B">
        <w:rPr>
          <w:rFonts w:eastAsia="Times New Roman"/>
          <w:color w:val="000000" w:themeColor="text1"/>
          <w:sz w:val="22"/>
          <w:szCs w:val="22"/>
        </w:rPr>
        <w:t xml:space="preserve"> 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 xml:space="preserve">do niniejszego </w:t>
      </w:r>
      <w:r w:rsidR="00F053DB">
        <w:rPr>
          <w:rFonts w:eastAsia="Times New Roman"/>
          <w:color w:val="000000" w:themeColor="text1"/>
          <w:sz w:val="22"/>
          <w:szCs w:val="22"/>
        </w:rPr>
        <w:t>Z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>apytania</w:t>
      </w:r>
      <w:r w:rsidR="00F053DB">
        <w:rPr>
          <w:rFonts w:eastAsia="Times New Roman"/>
          <w:color w:val="000000" w:themeColor="text1"/>
          <w:sz w:val="22"/>
          <w:szCs w:val="22"/>
        </w:rPr>
        <w:t xml:space="preserve"> ofertowego</w:t>
      </w:r>
      <w:r w:rsidR="009F347A"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7762114F" w14:textId="77777777" w:rsidR="00DB3CF7" w:rsidRDefault="6E175A8E" w:rsidP="0080777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27111B">
        <w:rPr>
          <w:rFonts w:eastAsia="Times New Roman"/>
          <w:color w:val="000000" w:themeColor="text1"/>
          <w:sz w:val="22"/>
          <w:szCs w:val="22"/>
        </w:rPr>
        <w:t xml:space="preserve">Wykonawca składając ofertę akceptuje zapisy wzoru </w:t>
      </w:r>
      <w:r w:rsidR="00550766" w:rsidRPr="0027111B">
        <w:rPr>
          <w:rFonts w:eastAsia="Times New Roman"/>
          <w:color w:val="000000" w:themeColor="text1"/>
          <w:sz w:val="22"/>
          <w:szCs w:val="22"/>
        </w:rPr>
        <w:t>Umow</w:t>
      </w:r>
      <w:r w:rsidRPr="0027111B">
        <w:rPr>
          <w:rFonts w:eastAsia="Times New Roman"/>
          <w:color w:val="000000" w:themeColor="text1"/>
          <w:sz w:val="22"/>
          <w:szCs w:val="22"/>
        </w:rPr>
        <w:t>y</w:t>
      </w:r>
      <w:r w:rsidR="00061085" w:rsidRPr="0027111B">
        <w:rPr>
          <w:rFonts w:eastAsia="Times New Roman"/>
          <w:color w:val="000000" w:themeColor="text1"/>
          <w:sz w:val="22"/>
          <w:szCs w:val="22"/>
        </w:rPr>
        <w:t>.</w:t>
      </w:r>
    </w:p>
    <w:p w14:paraId="79B4CB9E" w14:textId="30BF9C1D" w:rsidR="0049202D" w:rsidRPr="00693A6D" w:rsidRDefault="00693A6D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693A6D">
        <w:rPr>
          <w:rFonts w:eastAsia="Times New Roman"/>
          <w:color w:val="000000" w:themeColor="text1"/>
          <w:sz w:val="22"/>
          <w:szCs w:val="22"/>
        </w:rPr>
        <w:t>Jeżeli w wyniku prawidłowego zastosowania zasady konkurencyjności nie wpłynęła żadna oferta, lub wpłynęły jedynie oferty podlegające odrzuceniu, albo żaden Wykonawca nie spełnił warunków udziału w postępowaniu, o ile Zamawiający stawiał takie warunki Wykonawcom, zawarcie Umowy w sprawie realizacji zamówienia z pominięciem zasady konkurencyjności jest możliwe, gdy pierwotne warunki zamówienia nie zostały zmienione</w:t>
      </w:r>
      <w:r>
        <w:rPr>
          <w:rFonts w:eastAsia="Times New Roman"/>
          <w:color w:val="000000" w:themeColor="text1"/>
          <w:sz w:val="22"/>
          <w:szCs w:val="22"/>
        </w:rPr>
        <w:t>.</w:t>
      </w:r>
    </w:p>
    <w:p w14:paraId="083F0D7F" w14:textId="76EF5B30" w:rsidR="00DB3CF7" w:rsidRPr="001600D3" w:rsidRDefault="00DB3CF7" w:rsidP="001600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Times New Roman"/>
          <w:color w:val="000000" w:themeColor="text1"/>
          <w:sz w:val="22"/>
          <w:szCs w:val="22"/>
        </w:rPr>
      </w:pPr>
      <w:r w:rsidRPr="001600D3">
        <w:rPr>
          <w:rFonts w:eastAsia="Times New Roman"/>
          <w:color w:val="000000" w:themeColor="text1"/>
          <w:sz w:val="22"/>
          <w:szCs w:val="22"/>
        </w:rPr>
        <w:t xml:space="preserve">Integralną częścią </w:t>
      </w:r>
      <w:r w:rsidR="0049202D">
        <w:rPr>
          <w:rFonts w:eastAsia="Times New Roman"/>
          <w:color w:val="000000" w:themeColor="text1"/>
          <w:sz w:val="22"/>
          <w:szCs w:val="22"/>
        </w:rPr>
        <w:t>Z</w:t>
      </w:r>
      <w:r w:rsidRPr="001600D3">
        <w:rPr>
          <w:rFonts w:eastAsia="Times New Roman"/>
          <w:color w:val="000000" w:themeColor="text1"/>
          <w:sz w:val="22"/>
          <w:szCs w:val="22"/>
        </w:rPr>
        <w:t xml:space="preserve">apytania ofertowego są </w:t>
      </w:r>
      <w:r w:rsidR="00693A6D">
        <w:rPr>
          <w:rFonts w:eastAsia="Times New Roman"/>
          <w:color w:val="000000" w:themeColor="text1"/>
          <w:sz w:val="22"/>
          <w:szCs w:val="22"/>
        </w:rPr>
        <w:t>Z</w:t>
      </w:r>
      <w:r w:rsidR="00693A6D" w:rsidRPr="001600D3">
        <w:rPr>
          <w:rFonts w:eastAsia="Times New Roman"/>
          <w:color w:val="000000" w:themeColor="text1"/>
          <w:sz w:val="22"/>
          <w:szCs w:val="22"/>
        </w:rPr>
        <w:t xml:space="preserve">ałączniki </w:t>
      </w:r>
      <w:r w:rsidRPr="001600D3">
        <w:rPr>
          <w:rFonts w:eastAsia="Times New Roman"/>
          <w:color w:val="000000" w:themeColor="text1"/>
          <w:sz w:val="22"/>
          <w:szCs w:val="22"/>
        </w:rPr>
        <w:t>nr 1 –</w:t>
      </w:r>
      <w:r w:rsidR="00321B76" w:rsidRPr="001600D3">
        <w:rPr>
          <w:rFonts w:eastAsia="Times New Roman"/>
          <w:color w:val="000000" w:themeColor="text1"/>
          <w:sz w:val="22"/>
          <w:szCs w:val="22"/>
        </w:rPr>
        <w:t>7</w:t>
      </w:r>
      <w:r w:rsidRPr="001600D3">
        <w:rPr>
          <w:rFonts w:eastAsia="Times New Roman"/>
          <w:color w:val="000000" w:themeColor="text1"/>
          <w:sz w:val="22"/>
          <w:szCs w:val="22"/>
        </w:rPr>
        <w:t>.</w:t>
      </w:r>
    </w:p>
    <w:p w14:paraId="75F5761C" w14:textId="77777777" w:rsidR="006158D6" w:rsidRPr="0027111B" w:rsidRDefault="006158D6" w:rsidP="00CD7632">
      <w:pPr>
        <w:spacing w:line="276" w:lineRule="auto"/>
        <w:jc w:val="both"/>
        <w:rPr>
          <w:rFonts w:eastAsia="Times New Roman"/>
          <w:sz w:val="22"/>
          <w:szCs w:val="22"/>
        </w:rPr>
      </w:pPr>
    </w:p>
    <w:p w14:paraId="64C0FA1E" w14:textId="77777777" w:rsidR="00F673A8" w:rsidRPr="0027111B" w:rsidRDefault="0049555C" w:rsidP="00CD7632">
      <w:pPr>
        <w:pStyle w:val="Akapitzlist"/>
        <w:numPr>
          <w:ilvl w:val="0"/>
          <w:numId w:val="11"/>
        </w:numPr>
        <w:spacing w:line="276" w:lineRule="auto"/>
        <w:ind w:left="357" w:hanging="357"/>
        <w:jc w:val="both"/>
        <w:rPr>
          <w:rFonts w:eastAsia="Times New Roman"/>
          <w:b/>
          <w:bCs/>
          <w:sz w:val="22"/>
          <w:szCs w:val="22"/>
        </w:rPr>
      </w:pPr>
      <w:r w:rsidRPr="0027111B">
        <w:rPr>
          <w:rFonts w:eastAsia="Times New Roman"/>
          <w:b/>
          <w:bCs/>
          <w:sz w:val="22"/>
          <w:szCs w:val="22"/>
        </w:rPr>
        <w:t xml:space="preserve"> </w:t>
      </w:r>
      <w:r w:rsidR="00F673A8" w:rsidRPr="0027111B">
        <w:rPr>
          <w:rFonts w:eastAsia="Times New Roman"/>
          <w:b/>
          <w:bCs/>
          <w:sz w:val="22"/>
          <w:szCs w:val="22"/>
        </w:rPr>
        <w:t>ZAŁĄCZNIKI</w:t>
      </w:r>
    </w:p>
    <w:p w14:paraId="5A484B1B" w14:textId="77777777" w:rsidR="00C95F3A" w:rsidRPr="0027111B" w:rsidRDefault="00C95F3A" w:rsidP="00C95F3A">
      <w:pPr>
        <w:pStyle w:val="Akapitzlist"/>
        <w:spacing w:line="276" w:lineRule="auto"/>
        <w:ind w:left="357"/>
        <w:jc w:val="both"/>
        <w:rPr>
          <w:rFonts w:eastAsia="Times New Roman"/>
          <w:b/>
          <w:bCs/>
          <w:sz w:val="22"/>
          <w:szCs w:val="22"/>
        </w:rPr>
      </w:pPr>
    </w:p>
    <w:p w14:paraId="22762E77" w14:textId="37F70AE4" w:rsidR="0076542B" w:rsidRPr="0027111B" w:rsidRDefault="00136CFF" w:rsidP="00CD7632">
      <w:pPr>
        <w:numPr>
          <w:ilvl w:val="0"/>
          <w:numId w:val="4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 xml:space="preserve">Załącznik nr 1 </w:t>
      </w:r>
      <w:r w:rsidR="00C2038E" w:rsidRPr="0027111B">
        <w:rPr>
          <w:rFonts w:eastAsia="Times New Roman"/>
          <w:sz w:val="22"/>
          <w:szCs w:val="22"/>
        </w:rPr>
        <w:t>–</w:t>
      </w:r>
      <w:r w:rsidR="00071023" w:rsidRPr="0027111B">
        <w:rPr>
          <w:rFonts w:eastAsia="Times New Roman"/>
          <w:sz w:val="22"/>
          <w:szCs w:val="22"/>
        </w:rPr>
        <w:t xml:space="preserve"> </w:t>
      </w:r>
      <w:r w:rsidR="00B50FEA" w:rsidRPr="0027111B">
        <w:rPr>
          <w:rFonts w:eastAsia="Times New Roman"/>
          <w:sz w:val="22"/>
          <w:szCs w:val="22"/>
        </w:rPr>
        <w:t>F</w:t>
      </w:r>
      <w:r w:rsidR="000F3246" w:rsidRPr="0027111B">
        <w:rPr>
          <w:rFonts w:eastAsia="Times New Roman"/>
          <w:sz w:val="22"/>
          <w:szCs w:val="22"/>
        </w:rPr>
        <w:t>ormularz ofert</w:t>
      </w:r>
      <w:r w:rsidRPr="0027111B">
        <w:rPr>
          <w:rFonts w:eastAsia="Times New Roman"/>
          <w:sz w:val="22"/>
          <w:szCs w:val="22"/>
        </w:rPr>
        <w:t>y</w:t>
      </w:r>
      <w:r w:rsidR="001F5726">
        <w:rPr>
          <w:rFonts w:eastAsia="Times New Roman"/>
          <w:sz w:val="22"/>
          <w:szCs w:val="22"/>
        </w:rPr>
        <w:t>;</w:t>
      </w:r>
    </w:p>
    <w:p w14:paraId="2AE15509" w14:textId="35B486BA" w:rsidR="005111B7" w:rsidRPr="0027111B" w:rsidRDefault="00136CFF" w:rsidP="00CD7632">
      <w:pPr>
        <w:numPr>
          <w:ilvl w:val="0"/>
          <w:numId w:val="4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27111B">
        <w:rPr>
          <w:rFonts w:eastAsia="Times New Roman"/>
          <w:sz w:val="22"/>
          <w:szCs w:val="22"/>
        </w:rPr>
        <w:t xml:space="preserve">Załącznik nr 2 </w:t>
      </w:r>
      <w:r w:rsidR="00C2038E" w:rsidRPr="0027111B">
        <w:rPr>
          <w:rFonts w:eastAsia="Times New Roman"/>
          <w:sz w:val="22"/>
          <w:szCs w:val="22"/>
        </w:rPr>
        <w:t>–</w:t>
      </w:r>
      <w:r w:rsidR="00071023" w:rsidRPr="0027111B">
        <w:rPr>
          <w:rFonts w:eastAsia="Times New Roman"/>
          <w:sz w:val="22"/>
          <w:szCs w:val="22"/>
        </w:rPr>
        <w:t xml:space="preserve"> </w:t>
      </w:r>
      <w:r w:rsidR="00B50FEA" w:rsidRPr="0027111B">
        <w:rPr>
          <w:rFonts w:eastAsia="Times New Roman"/>
          <w:sz w:val="22"/>
          <w:szCs w:val="22"/>
        </w:rPr>
        <w:t>Klauzula informacyjna ze zgodą na przetwarzanie danych osobowych</w:t>
      </w:r>
      <w:r w:rsidR="001F5726">
        <w:rPr>
          <w:rFonts w:eastAsia="Times New Roman"/>
          <w:sz w:val="22"/>
          <w:szCs w:val="22"/>
        </w:rPr>
        <w:t>;</w:t>
      </w:r>
    </w:p>
    <w:p w14:paraId="218810E4" w14:textId="364DEF4B" w:rsidR="009F347A" w:rsidRPr="0027111B" w:rsidRDefault="00136CFF" w:rsidP="009F347A">
      <w:pPr>
        <w:numPr>
          <w:ilvl w:val="0"/>
          <w:numId w:val="4"/>
        </w:numPr>
        <w:spacing w:line="276" w:lineRule="auto"/>
        <w:jc w:val="both"/>
        <w:rPr>
          <w:sz w:val="22"/>
        </w:rPr>
      </w:pPr>
      <w:r w:rsidRPr="0027111B">
        <w:rPr>
          <w:rFonts w:eastAsia="Times New Roman"/>
          <w:sz w:val="22"/>
          <w:szCs w:val="22"/>
        </w:rPr>
        <w:t xml:space="preserve">Załącznik nr 3 </w:t>
      </w:r>
      <w:r w:rsidR="00C2038E" w:rsidRPr="0027111B">
        <w:rPr>
          <w:rFonts w:eastAsia="Times New Roman"/>
          <w:sz w:val="22"/>
          <w:szCs w:val="22"/>
        </w:rPr>
        <w:t>–</w:t>
      </w:r>
      <w:r w:rsidR="00071023" w:rsidRPr="0027111B">
        <w:rPr>
          <w:rFonts w:eastAsia="Times New Roman"/>
          <w:sz w:val="22"/>
          <w:szCs w:val="22"/>
        </w:rPr>
        <w:t xml:space="preserve"> </w:t>
      </w:r>
      <w:r w:rsidR="009F347A" w:rsidRPr="0027111B">
        <w:rPr>
          <w:rFonts w:eastAsia="Times New Roman"/>
          <w:sz w:val="22"/>
          <w:szCs w:val="22"/>
        </w:rPr>
        <w:t xml:space="preserve">Oświadczenie Wykonawcy w zakresie wypełnienia obowiązków informacyjnych </w:t>
      </w:r>
      <w:r w:rsidR="009F347A" w:rsidRPr="0027111B">
        <w:rPr>
          <w:sz w:val="22"/>
        </w:rPr>
        <w:t>przewidzianych w art. 13 lub art. 14 RODO</w:t>
      </w:r>
      <w:r w:rsidR="001F5726">
        <w:rPr>
          <w:sz w:val="22"/>
        </w:rPr>
        <w:t>;</w:t>
      </w:r>
      <w:r w:rsidR="009F347A" w:rsidRPr="0027111B">
        <w:rPr>
          <w:rFonts w:eastAsia="Times New Roman"/>
          <w:sz w:val="22"/>
          <w:szCs w:val="22"/>
        </w:rPr>
        <w:t xml:space="preserve"> </w:t>
      </w:r>
    </w:p>
    <w:p w14:paraId="27953990" w14:textId="728E067D" w:rsidR="003E72A3" w:rsidRPr="0027111B" w:rsidRDefault="009F347A" w:rsidP="001F5726">
      <w:pPr>
        <w:numPr>
          <w:ilvl w:val="0"/>
          <w:numId w:val="4"/>
        </w:numPr>
        <w:spacing w:line="276" w:lineRule="auto"/>
        <w:jc w:val="both"/>
        <w:rPr>
          <w:sz w:val="22"/>
        </w:rPr>
      </w:pPr>
      <w:r w:rsidRPr="0027111B">
        <w:rPr>
          <w:rFonts w:eastAsia="Times New Roman"/>
          <w:sz w:val="22"/>
          <w:szCs w:val="22"/>
        </w:rPr>
        <w:t xml:space="preserve">Załącznik nr 4 </w:t>
      </w:r>
      <w:r w:rsidR="00C2038E" w:rsidRPr="0027111B">
        <w:rPr>
          <w:rFonts w:eastAsia="Times New Roman"/>
          <w:sz w:val="22"/>
          <w:szCs w:val="22"/>
        </w:rPr>
        <w:t>–</w:t>
      </w:r>
      <w:r w:rsidR="001F5726">
        <w:rPr>
          <w:sz w:val="22"/>
        </w:rPr>
        <w:t xml:space="preserve"> </w:t>
      </w:r>
      <w:r w:rsidRPr="0027111B">
        <w:rPr>
          <w:sz w:val="22"/>
        </w:rPr>
        <w:t xml:space="preserve">Oświadczenie Wykonawcy </w:t>
      </w:r>
      <w:r w:rsidRPr="0027111B">
        <w:rPr>
          <w:rFonts w:eastAsia="Times New Roman"/>
          <w:sz w:val="22"/>
          <w:szCs w:val="22"/>
        </w:rPr>
        <w:t>– ustawa sankcyjna</w:t>
      </w:r>
      <w:r w:rsidR="00B10341">
        <w:rPr>
          <w:rFonts w:eastAsia="Times New Roman"/>
          <w:sz w:val="22"/>
          <w:szCs w:val="22"/>
        </w:rPr>
        <w:t>;</w:t>
      </w:r>
    </w:p>
    <w:p w14:paraId="22CE0794" w14:textId="3D1F1563" w:rsidR="0001667E" w:rsidRPr="001F5726" w:rsidRDefault="00D83904" w:rsidP="00CD7632">
      <w:pPr>
        <w:numPr>
          <w:ilvl w:val="0"/>
          <w:numId w:val="4"/>
        </w:numPr>
        <w:spacing w:line="276" w:lineRule="auto"/>
        <w:jc w:val="both"/>
        <w:rPr>
          <w:rFonts w:eastAsia="Times New Roman"/>
          <w:kern w:val="1"/>
          <w:sz w:val="22"/>
          <w:szCs w:val="22"/>
          <w:lang w:eastAsia="ar-SA"/>
        </w:rPr>
      </w:pPr>
      <w:r w:rsidRPr="0027111B">
        <w:rPr>
          <w:rFonts w:eastAsia="Times New Roman"/>
          <w:kern w:val="1"/>
          <w:sz w:val="22"/>
          <w:szCs w:val="22"/>
          <w:lang w:eastAsia="ar-SA"/>
        </w:rPr>
        <w:t xml:space="preserve">Załącznik nr </w:t>
      </w:r>
      <w:r w:rsidR="001F5726">
        <w:rPr>
          <w:rFonts w:eastAsia="Times New Roman"/>
          <w:kern w:val="1"/>
          <w:sz w:val="22"/>
          <w:szCs w:val="22"/>
          <w:lang w:eastAsia="ar-SA"/>
        </w:rPr>
        <w:t>5</w:t>
      </w:r>
      <w:r w:rsidRPr="001F5726">
        <w:rPr>
          <w:rFonts w:eastAsia="Times New Roman"/>
          <w:kern w:val="1"/>
          <w:sz w:val="22"/>
          <w:szCs w:val="22"/>
          <w:lang w:eastAsia="ar-SA"/>
        </w:rPr>
        <w:t xml:space="preserve"> </w:t>
      </w:r>
      <w:r w:rsidR="00C2038E" w:rsidRPr="001F5726">
        <w:rPr>
          <w:rFonts w:eastAsia="Times New Roman"/>
          <w:kern w:val="1"/>
          <w:sz w:val="22"/>
          <w:szCs w:val="22"/>
          <w:lang w:eastAsia="ar-SA"/>
        </w:rPr>
        <w:t>–</w:t>
      </w:r>
      <w:bookmarkEnd w:id="0"/>
      <w:r w:rsidR="00B14800" w:rsidRPr="001F5726">
        <w:rPr>
          <w:color w:val="000000" w:themeColor="text1"/>
          <w:sz w:val="22"/>
          <w:szCs w:val="22"/>
        </w:rPr>
        <w:t xml:space="preserve"> </w:t>
      </w:r>
      <w:r w:rsidR="00B14800" w:rsidRPr="001600D3">
        <w:rPr>
          <w:sz w:val="22"/>
          <w:szCs w:val="22"/>
        </w:rPr>
        <w:t>Oświadczenie osoby współpracującej o zapoznaniu się z Instrukcją postępowania na wypadek sytuacji podejrzenia popełnienia przestępstwa prania pieniędzy lub finansowania terroryzmu</w:t>
      </w:r>
      <w:r w:rsidR="001F5726">
        <w:rPr>
          <w:sz w:val="22"/>
          <w:szCs w:val="22"/>
        </w:rPr>
        <w:t xml:space="preserve"> (</w:t>
      </w:r>
      <w:r w:rsidR="00B10341">
        <w:rPr>
          <w:sz w:val="22"/>
          <w:szCs w:val="22"/>
        </w:rPr>
        <w:t>dotyczy Wykonawcy będącego osobą fizyczną);</w:t>
      </w:r>
    </w:p>
    <w:p w14:paraId="3BCBCB4F" w14:textId="2CB36885" w:rsidR="00B10341" w:rsidRPr="001600D3" w:rsidRDefault="7FC1BD04" w:rsidP="00B10341">
      <w:pPr>
        <w:numPr>
          <w:ilvl w:val="0"/>
          <w:numId w:val="4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1F5726">
        <w:rPr>
          <w:rFonts w:eastAsia="Times New Roman"/>
          <w:sz w:val="22"/>
          <w:szCs w:val="22"/>
        </w:rPr>
        <w:t xml:space="preserve">Załącznik nr </w:t>
      </w:r>
      <w:r w:rsidR="00B10341">
        <w:rPr>
          <w:rFonts w:eastAsia="Times New Roman"/>
          <w:sz w:val="22"/>
          <w:szCs w:val="22"/>
        </w:rPr>
        <w:t>6</w:t>
      </w:r>
      <w:r w:rsidRPr="001F5726">
        <w:rPr>
          <w:rFonts w:eastAsia="Times New Roman"/>
          <w:sz w:val="22"/>
          <w:szCs w:val="22"/>
        </w:rPr>
        <w:t xml:space="preserve"> – </w:t>
      </w:r>
      <w:r w:rsidR="00B14800" w:rsidRPr="001F5726">
        <w:rPr>
          <w:rFonts w:eastAsia="Times New Roman"/>
          <w:kern w:val="1"/>
          <w:sz w:val="22"/>
          <w:szCs w:val="22"/>
          <w:lang w:eastAsia="ar-SA"/>
        </w:rPr>
        <w:t>Wzór umowy</w:t>
      </w:r>
      <w:r w:rsidR="00B10341">
        <w:rPr>
          <w:rFonts w:eastAsia="Times New Roman"/>
          <w:kern w:val="1"/>
          <w:sz w:val="22"/>
          <w:szCs w:val="22"/>
          <w:lang w:eastAsia="ar-SA"/>
        </w:rPr>
        <w:t>;</w:t>
      </w:r>
    </w:p>
    <w:p w14:paraId="71C6E0F2" w14:textId="73E222A8" w:rsidR="00B10341" w:rsidRPr="00B10341" w:rsidRDefault="00B10341" w:rsidP="00B10341">
      <w:pPr>
        <w:numPr>
          <w:ilvl w:val="0"/>
          <w:numId w:val="4"/>
        </w:numPr>
        <w:spacing w:line="276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kern w:val="1"/>
          <w:sz w:val="22"/>
          <w:szCs w:val="22"/>
          <w:lang w:eastAsia="ar-SA"/>
        </w:rPr>
        <w:lastRenderedPageBreak/>
        <w:t>Załącznik nr 7 – Opis przedmiotu zamówienia.</w:t>
      </w:r>
    </w:p>
    <w:p w14:paraId="1F1C18BF" w14:textId="77777777" w:rsidR="235ADA41" w:rsidRPr="001F5726" w:rsidRDefault="235ADA41" w:rsidP="235ADA41">
      <w:pPr>
        <w:spacing w:line="276" w:lineRule="auto"/>
        <w:ind w:left="720"/>
        <w:jc w:val="both"/>
        <w:rPr>
          <w:rFonts w:eastAsia="Times New Roman"/>
          <w:sz w:val="22"/>
          <w:szCs w:val="22"/>
          <w:lang w:eastAsia="ar-SA"/>
        </w:rPr>
      </w:pPr>
    </w:p>
    <w:sectPr w:rsidR="235ADA41" w:rsidRPr="001F5726" w:rsidSect="00E035E8">
      <w:headerReference w:type="default" r:id="rId14"/>
      <w:footerReference w:type="even" r:id="rId15"/>
      <w:footerReference w:type="default" r:id="rId1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24D4C" w14:textId="77777777" w:rsidR="001E2D2C" w:rsidRDefault="001E2D2C">
      <w:r>
        <w:separator/>
      </w:r>
    </w:p>
  </w:endnote>
  <w:endnote w:type="continuationSeparator" w:id="0">
    <w:p w14:paraId="513724B9" w14:textId="77777777" w:rsidR="001E2D2C" w:rsidRDefault="001E2D2C">
      <w:r>
        <w:continuationSeparator/>
      </w:r>
    </w:p>
  </w:endnote>
  <w:endnote w:type="continuationNotice" w:id="1">
    <w:p w14:paraId="56CD6E64" w14:textId="77777777" w:rsidR="001E2D2C" w:rsidRDefault="001E2D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654C4" w14:textId="77777777" w:rsidR="00606329" w:rsidRDefault="00F642BE" w:rsidP="00E85C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63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F426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20ECB95" w14:textId="77777777" w:rsidR="00606329" w:rsidRDefault="00606329" w:rsidP="007654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74049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889584E" w14:textId="77777777" w:rsidR="003F426B" w:rsidRDefault="003F426B">
            <w:pPr>
              <w:pStyle w:val="Stopka"/>
              <w:jc w:val="center"/>
            </w:pPr>
            <w:r>
              <w:t xml:space="preserve">Strona </w:t>
            </w:r>
            <w:r w:rsidR="00F642B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642BE">
              <w:rPr>
                <w:b/>
                <w:bCs/>
              </w:rPr>
              <w:fldChar w:fldCharType="separate"/>
            </w:r>
            <w:r w:rsidR="00317122">
              <w:rPr>
                <w:b/>
                <w:bCs/>
                <w:noProof/>
              </w:rPr>
              <w:t>6</w:t>
            </w:r>
            <w:r w:rsidR="00F642BE">
              <w:rPr>
                <w:b/>
                <w:bCs/>
              </w:rPr>
              <w:fldChar w:fldCharType="end"/>
            </w:r>
            <w:r>
              <w:t xml:space="preserve"> z </w:t>
            </w:r>
            <w:r w:rsidR="00F642B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642BE">
              <w:rPr>
                <w:b/>
                <w:bCs/>
              </w:rPr>
              <w:fldChar w:fldCharType="separate"/>
            </w:r>
            <w:r w:rsidR="00317122">
              <w:rPr>
                <w:b/>
                <w:bCs/>
                <w:noProof/>
              </w:rPr>
              <w:t>8</w:t>
            </w:r>
            <w:r w:rsidR="00F642BE">
              <w:rPr>
                <w:b/>
                <w:bCs/>
              </w:rPr>
              <w:fldChar w:fldCharType="end"/>
            </w:r>
          </w:p>
        </w:sdtContent>
      </w:sdt>
    </w:sdtContent>
  </w:sdt>
  <w:p w14:paraId="380D6325" w14:textId="77777777" w:rsidR="00606329" w:rsidRDefault="00606329" w:rsidP="0076542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0454B" w14:textId="77777777" w:rsidR="001E2D2C" w:rsidRDefault="001E2D2C">
      <w:r>
        <w:separator/>
      </w:r>
    </w:p>
  </w:footnote>
  <w:footnote w:type="continuationSeparator" w:id="0">
    <w:p w14:paraId="0A9F2D5F" w14:textId="77777777" w:rsidR="001E2D2C" w:rsidRDefault="001E2D2C">
      <w:r>
        <w:continuationSeparator/>
      </w:r>
    </w:p>
  </w:footnote>
  <w:footnote w:type="continuationNotice" w:id="1">
    <w:p w14:paraId="617AE5A6" w14:textId="77777777" w:rsidR="001E2D2C" w:rsidRDefault="001E2D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C6076" w14:textId="77777777" w:rsidR="00B44F9D" w:rsidRDefault="00391F2D">
    <w:pPr>
      <w:pStyle w:val="Nagwek"/>
    </w:pPr>
    <w:r>
      <w:rPr>
        <w:noProof/>
      </w:rPr>
      <w:drawing>
        <wp:inline distT="0" distB="0" distL="0" distR="0" wp14:anchorId="4B31EDD4" wp14:editId="557DC989">
          <wp:extent cx="5760720" cy="5346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D84F5" w14:textId="77777777" w:rsidR="00391F2D" w:rsidRDefault="00391F2D" w:rsidP="00391F2D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199A"/>
    <w:multiLevelType w:val="hybridMultilevel"/>
    <w:tmpl w:val="89A63D64"/>
    <w:lvl w:ilvl="0" w:tplc="71FEA78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A0426A80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  <w:bCs/>
      </w:rPr>
    </w:lvl>
    <w:lvl w:ilvl="2" w:tplc="395E3EF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543E9"/>
    <w:multiLevelType w:val="hybridMultilevel"/>
    <w:tmpl w:val="29FE4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06CB7"/>
    <w:multiLevelType w:val="multilevel"/>
    <w:tmpl w:val="CD12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5684F"/>
    <w:multiLevelType w:val="multilevel"/>
    <w:tmpl w:val="F016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511C84"/>
    <w:multiLevelType w:val="hybridMultilevel"/>
    <w:tmpl w:val="894A649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BB0971"/>
    <w:multiLevelType w:val="hybridMultilevel"/>
    <w:tmpl w:val="E912D8C8"/>
    <w:lvl w:ilvl="0" w:tplc="A0426A8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B030F"/>
    <w:multiLevelType w:val="multilevel"/>
    <w:tmpl w:val="131C5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746610"/>
    <w:multiLevelType w:val="multilevel"/>
    <w:tmpl w:val="6AD84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16E67AB"/>
    <w:multiLevelType w:val="hybridMultilevel"/>
    <w:tmpl w:val="F98C0748"/>
    <w:lvl w:ilvl="0" w:tplc="EEFCF97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B302035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bCs w:val="0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CA28D7C6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b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08454E"/>
    <w:multiLevelType w:val="multilevel"/>
    <w:tmpl w:val="0680A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F22EE3"/>
    <w:multiLevelType w:val="multilevel"/>
    <w:tmpl w:val="02142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755278"/>
    <w:multiLevelType w:val="multilevel"/>
    <w:tmpl w:val="21287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F0057C"/>
    <w:multiLevelType w:val="hybridMultilevel"/>
    <w:tmpl w:val="4E42AB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8C73B20"/>
    <w:multiLevelType w:val="multilevel"/>
    <w:tmpl w:val="E1A0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A7D71AF"/>
    <w:multiLevelType w:val="hybridMultilevel"/>
    <w:tmpl w:val="3D6A7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00CF5F"/>
    <w:multiLevelType w:val="hybridMultilevel"/>
    <w:tmpl w:val="2E0AA126"/>
    <w:lvl w:ilvl="0" w:tplc="ACBE6408">
      <w:start w:val="1"/>
      <w:numFmt w:val="decimal"/>
      <w:lvlText w:val="%1."/>
      <w:lvlJc w:val="left"/>
      <w:pPr>
        <w:ind w:left="720" w:hanging="360"/>
      </w:pPr>
    </w:lvl>
    <w:lvl w:ilvl="1" w:tplc="212E317A">
      <w:start w:val="1"/>
      <w:numFmt w:val="lowerLetter"/>
      <w:lvlText w:val="%2."/>
      <w:lvlJc w:val="left"/>
      <w:pPr>
        <w:ind w:left="1440" w:hanging="360"/>
      </w:pPr>
    </w:lvl>
    <w:lvl w:ilvl="2" w:tplc="776CCE9E">
      <w:start w:val="1"/>
      <w:numFmt w:val="lowerRoman"/>
      <w:lvlText w:val="%3."/>
      <w:lvlJc w:val="right"/>
      <w:pPr>
        <w:ind w:left="2160" w:hanging="180"/>
      </w:pPr>
    </w:lvl>
    <w:lvl w:ilvl="3" w:tplc="40FC57DC">
      <w:start w:val="1"/>
      <w:numFmt w:val="decimal"/>
      <w:lvlText w:val="%4."/>
      <w:lvlJc w:val="left"/>
      <w:pPr>
        <w:ind w:left="2880" w:hanging="360"/>
      </w:pPr>
    </w:lvl>
    <w:lvl w:ilvl="4" w:tplc="ED42B93C">
      <w:start w:val="1"/>
      <w:numFmt w:val="lowerLetter"/>
      <w:lvlText w:val="%5."/>
      <w:lvlJc w:val="left"/>
      <w:pPr>
        <w:ind w:left="3600" w:hanging="360"/>
      </w:pPr>
    </w:lvl>
    <w:lvl w:ilvl="5" w:tplc="B022A596">
      <w:start w:val="1"/>
      <w:numFmt w:val="lowerRoman"/>
      <w:lvlText w:val="%6."/>
      <w:lvlJc w:val="right"/>
      <w:pPr>
        <w:ind w:left="4320" w:hanging="180"/>
      </w:pPr>
    </w:lvl>
    <w:lvl w:ilvl="6" w:tplc="D4CC29F0">
      <w:start w:val="1"/>
      <w:numFmt w:val="decimal"/>
      <w:lvlText w:val="%7."/>
      <w:lvlJc w:val="left"/>
      <w:pPr>
        <w:ind w:left="5040" w:hanging="360"/>
      </w:pPr>
    </w:lvl>
    <w:lvl w:ilvl="7" w:tplc="6538B380">
      <w:start w:val="1"/>
      <w:numFmt w:val="lowerLetter"/>
      <w:lvlText w:val="%8."/>
      <w:lvlJc w:val="left"/>
      <w:pPr>
        <w:ind w:left="5760" w:hanging="360"/>
      </w:pPr>
    </w:lvl>
    <w:lvl w:ilvl="8" w:tplc="D1C4C7F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52CBA"/>
    <w:multiLevelType w:val="hybridMultilevel"/>
    <w:tmpl w:val="894A649C"/>
    <w:lvl w:ilvl="0" w:tplc="525623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236BFD"/>
    <w:multiLevelType w:val="hybridMultilevel"/>
    <w:tmpl w:val="40CC6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B300F0"/>
    <w:multiLevelType w:val="hybridMultilevel"/>
    <w:tmpl w:val="F0D019BE"/>
    <w:lvl w:ilvl="0" w:tplc="D94A784E">
      <w:start w:val="1"/>
      <w:numFmt w:val="decimal"/>
      <w:lvlText w:val="%1."/>
      <w:lvlJc w:val="left"/>
      <w:pPr>
        <w:ind w:left="760" w:hanging="400"/>
      </w:pPr>
      <w:rPr>
        <w:rFonts w:hint="default"/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6C4347"/>
    <w:multiLevelType w:val="multilevel"/>
    <w:tmpl w:val="5F3C10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755F48"/>
    <w:multiLevelType w:val="hybridMultilevel"/>
    <w:tmpl w:val="508ED9AA"/>
    <w:lvl w:ilvl="0" w:tplc="FFFFFFFF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1" w15:restartNumberingAfterBreak="0">
    <w:nsid w:val="21E46847"/>
    <w:multiLevelType w:val="multilevel"/>
    <w:tmpl w:val="6C9AE9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2001C5B"/>
    <w:multiLevelType w:val="hybridMultilevel"/>
    <w:tmpl w:val="6E52AA3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CC20A3"/>
    <w:multiLevelType w:val="multilevel"/>
    <w:tmpl w:val="4FBC748E"/>
    <w:lvl w:ilvl="0">
      <w:start w:val="1"/>
      <w:numFmt w:val="decimal"/>
      <w:lvlText w:val="8.%1."/>
      <w:lvlJc w:val="left"/>
      <w:pPr>
        <w:ind w:left="1117" w:hanging="360"/>
      </w:pPr>
      <w:rPr>
        <w:rFonts w:hint="default"/>
        <w:b w:val="0"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1549" w:hanging="432"/>
      </w:pPr>
    </w:lvl>
    <w:lvl w:ilvl="2">
      <w:start w:val="1"/>
      <w:numFmt w:val="decimal"/>
      <w:lvlText w:val="%1.%2.%3."/>
      <w:lvlJc w:val="left"/>
      <w:pPr>
        <w:ind w:left="1981" w:hanging="504"/>
      </w:pPr>
    </w:lvl>
    <w:lvl w:ilvl="3">
      <w:start w:val="1"/>
      <w:numFmt w:val="decimal"/>
      <w:lvlText w:val="%1.%2.%3.%4."/>
      <w:lvlJc w:val="left"/>
      <w:pPr>
        <w:ind w:left="2485" w:hanging="648"/>
      </w:pPr>
    </w:lvl>
    <w:lvl w:ilvl="4">
      <w:start w:val="1"/>
      <w:numFmt w:val="decimal"/>
      <w:lvlText w:val="%1.%2.%3.%4.%5."/>
      <w:lvlJc w:val="left"/>
      <w:pPr>
        <w:ind w:left="2989" w:hanging="792"/>
      </w:pPr>
    </w:lvl>
    <w:lvl w:ilvl="5">
      <w:start w:val="1"/>
      <w:numFmt w:val="decimal"/>
      <w:lvlText w:val="%1.%2.%3.%4.%5.%6."/>
      <w:lvlJc w:val="left"/>
      <w:pPr>
        <w:ind w:left="3493" w:hanging="936"/>
      </w:pPr>
    </w:lvl>
    <w:lvl w:ilvl="6">
      <w:start w:val="1"/>
      <w:numFmt w:val="decimal"/>
      <w:lvlText w:val="%1.%2.%3.%4.%5.%6.%7."/>
      <w:lvlJc w:val="left"/>
      <w:pPr>
        <w:ind w:left="3997" w:hanging="1080"/>
      </w:pPr>
    </w:lvl>
    <w:lvl w:ilvl="7">
      <w:start w:val="1"/>
      <w:numFmt w:val="decimal"/>
      <w:lvlText w:val="%1.%2.%3.%4.%5.%6.%7.%8."/>
      <w:lvlJc w:val="left"/>
      <w:pPr>
        <w:ind w:left="4501" w:hanging="1224"/>
      </w:pPr>
    </w:lvl>
    <w:lvl w:ilvl="8">
      <w:start w:val="1"/>
      <w:numFmt w:val="decimal"/>
      <w:lvlText w:val="%1.%2.%3.%4.%5.%6.%7.%8.%9."/>
      <w:lvlJc w:val="left"/>
      <w:pPr>
        <w:ind w:left="5077" w:hanging="1440"/>
      </w:pPr>
    </w:lvl>
  </w:abstractNum>
  <w:abstractNum w:abstractNumId="24" w15:restartNumberingAfterBreak="0">
    <w:nsid w:val="24D245D5"/>
    <w:multiLevelType w:val="hybridMultilevel"/>
    <w:tmpl w:val="95FC4E5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6A65E20"/>
    <w:multiLevelType w:val="multilevel"/>
    <w:tmpl w:val="29C834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6" w15:restartNumberingAfterBreak="0">
    <w:nsid w:val="29196BB2"/>
    <w:multiLevelType w:val="hybridMultilevel"/>
    <w:tmpl w:val="9A0A1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8A5C36"/>
    <w:multiLevelType w:val="hybridMultilevel"/>
    <w:tmpl w:val="9D82F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AA10AB"/>
    <w:multiLevelType w:val="multilevel"/>
    <w:tmpl w:val="56B0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A5D62AF"/>
    <w:multiLevelType w:val="multilevel"/>
    <w:tmpl w:val="8B4E9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D23644A"/>
    <w:multiLevelType w:val="multilevel"/>
    <w:tmpl w:val="4678C6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E1F2064"/>
    <w:multiLevelType w:val="hybridMultilevel"/>
    <w:tmpl w:val="4A90E856"/>
    <w:lvl w:ilvl="0" w:tplc="519C1F6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3526D2"/>
    <w:multiLevelType w:val="hybridMultilevel"/>
    <w:tmpl w:val="A4943A96"/>
    <w:lvl w:ilvl="0" w:tplc="04150019">
      <w:start w:val="1"/>
      <w:numFmt w:val="lowerLetter"/>
      <w:lvlText w:val="%1."/>
      <w:lvlJc w:val="left"/>
      <w:pPr>
        <w:ind w:left="1514" w:hanging="360"/>
      </w:pPr>
    </w:lvl>
    <w:lvl w:ilvl="1" w:tplc="FFFFFFFF">
      <w:start w:val="1"/>
      <w:numFmt w:val="lowerLetter"/>
      <w:lvlText w:val="%2."/>
      <w:lvlJc w:val="left"/>
      <w:pPr>
        <w:ind w:left="2234" w:hanging="360"/>
      </w:pPr>
    </w:lvl>
    <w:lvl w:ilvl="2" w:tplc="FFFFFFFF">
      <w:start w:val="1"/>
      <w:numFmt w:val="lowerRoman"/>
      <w:lvlText w:val="%3."/>
      <w:lvlJc w:val="right"/>
      <w:pPr>
        <w:ind w:left="2954" w:hanging="180"/>
      </w:pPr>
    </w:lvl>
    <w:lvl w:ilvl="3" w:tplc="FFFFFFFF">
      <w:start w:val="1"/>
      <w:numFmt w:val="decimal"/>
      <w:lvlText w:val="%4."/>
      <w:lvlJc w:val="left"/>
      <w:pPr>
        <w:ind w:left="3674" w:hanging="360"/>
      </w:pPr>
    </w:lvl>
    <w:lvl w:ilvl="4" w:tplc="FFFFFFFF">
      <w:start w:val="1"/>
      <w:numFmt w:val="lowerLetter"/>
      <w:lvlText w:val="%5."/>
      <w:lvlJc w:val="left"/>
      <w:pPr>
        <w:ind w:left="4394" w:hanging="360"/>
      </w:pPr>
    </w:lvl>
    <w:lvl w:ilvl="5" w:tplc="FFFFFFFF">
      <w:start w:val="1"/>
      <w:numFmt w:val="lowerRoman"/>
      <w:lvlText w:val="%6."/>
      <w:lvlJc w:val="right"/>
      <w:pPr>
        <w:ind w:left="5114" w:hanging="180"/>
      </w:pPr>
    </w:lvl>
    <w:lvl w:ilvl="6" w:tplc="FFFFFFFF">
      <w:start w:val="1"/>
      <w:numFmt w:val="decimal"/>
      <w:lvlText w:val="%7."/>
      <w:lvlJc w:val="left"/>
      <w:pPr>
        <w:ind w:left="5834" w:hanging="360"/>
      </w:pPr>
    </w:lvl>
    <w:lvl w:ilvl="7" w:tplc="FFFFFFFF">
      <w:start w:val="1"/>
      <w:numFmt w:val="lowerLetter"/>
      <w:lvlText w:val="%8."/>
      <w:lvlJc w:val="left"/>
      <w:pPr>
        <w:ind w:left="6554" w:hanging="360"/>
      </w:pPr>
    </w:lvl>
    <w:lvl w:ilvl="8" w:tplc="FFFFFFFF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3" w15:restartNumberingAfterBreak="0">
    <w:nsid w:val="317C218D"/>
    <w:multiLevelType w:val="hybridMultilevel"/>
    <w:tmpl w:val="87AC7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9D1D11"/>
    <w:multiLevelType w:val="multilevel"/>
    <w:tmpl w:val="90766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1EB3C36"/>
    <w:multiLevelType w:val="hybridMultilevel"/>
    <w:tmpl w:val="85E646E6"/>
    <w:lvl w:ilvl="0" w:tplc="60DEA4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8D3AA3"/>
    <w:multiLevelType w:val="multilevel"/>
    <w:tmpl w:val="9362A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35925A54"/>
    <w:multiLevelType w:val="multilevel"/>
    <w:tmpl w:val="46C68C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5B23118"/>
    <w:multiLevelType w:val="hybridMultilevel"/>
    <w:tmpl w:val="44EC9346"/>
    <w:lvl w:ilvl="0" w:tplc="04150011">
      <w:start w:val="1"/>
      <w:numFmt w:val="decimal"/>
      <w:lvlText w:val="%1)"/>
      <w:lvlJc w:val="left"/>
      <w:pPr>
        <w:ind w:left="1880" w:hanging="360"/>
      </w:pPr>
    </w:lvl>
    <w:lvl w:ilvl="1" w:tplc="04150019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39" w15:restartNumberingAfterBreak="0">
    <w:nsid w:val="36D415FE"/>
    <w:multiLevelType w:val="multilevel"/>
    <w:tmpl w:val="A6AA5A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71C76E5"/>
    <w:multiLevelType w:val="hybridMultilevel"/>
    <w:tmpl w:val="8EC82350"/>
    <w:lvl w:ilvl="0" w:tplc="89BEB66A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7E74636"/>
    <w:multiLevelType w:val="multilevel"/>
    <w:tmpl w:val="A2DC5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93F6727"/>
    <w:multiLevelType w:val="hybridMultilevel"/>
    <w:tmpl w:val="2EE8E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0B7B5B"/>
    <w:multiLevelType w:val="hybridMultilevel"/>
    <w:tmpl w:val="B6BE1F74"/>
    <w:lvl w:ilvl="0" w:tplc="F4D65EC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0275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3C1F2F40"/>
    <w:multiLevelType w:val="multilevel"/>
    <w:tmpl w:val="19228904"/>
    <w:lvl w:ilvl="0">
      <w:start w:val="1"/>
      <w:numFmt w:val="lowerLetter"/>
      <w:lvlText w:val="%1."/>
      <w:lvlJc w:val="left"/>
      <w:pPr>
        <w:ind w:left="1214" w:hanging="420"/>
      </w:pPr>
      <w:rPr>
        <w:rFonts w:hint="default"/>
        <w:b w:val="0"/>
        <w:bCs w:val="0"/>
      </w:rPr>
    </w:lvl>
    <w:lvl w:ilvl="1">
      <w:start w:val="1"/>
      <w:numFmt w:val="decimal"/>
      <w:lvlText w:val="(%1.%2)"/>
      <w:lvlJc w:val="left"/>
      <w:pPr>
        <w:ind w:left="2274" w:hanging="720"/>
      </w:pPr>
      <w:rPr>
        <w:rFonts w:hint="default"/>
        <w:b w:val="0"/>
        <w:bCs/>
      </w:rPr>
    </w:lvl>
    <w:lvl w:ilvl="2">
      <w:start w:val="1"/>
      <w:numFmt w:val="decimal"/>
      <w:lvlText w:val="(%1.%2)%3."/>
      <w:lvlJc w:val="left"/>
      <w:pPr>
        <w:ind w:left="3034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4154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4914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6034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6794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7554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8674" w:hanging="1800"/>
      </w:pPr>
      <w:rPr>
        <w:rFonts w:hint="default"/>
      </w:rPr>
    </w:lvl>
  </w:abstractNum>
  <w:abstractNum w:abstractNumId="46" w15:restartNumberingAfterBreak="0">
    <w:nsid w:val="40E95A67"/>
    <w:multiLevelType w:val="multilevel"/>
    <w:tmpl w:val="C7826D0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2921CE0"/>
    <w:multiLevelType w:val="multilevel"/>
    <w:tmpl w:val="F378CBA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2FF7835"/>
    <w:multiLevelType w:val="multilevel"/>
    <w:tmpl w:val="D75EE2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334685F"/>
    <w:multiLevelType w:val="multilevel"/>
    <w:tmpl w:val="86944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3FC4F3C"/>
    <w:multiLevelType w:val="multilevel"/>
    <w:tmpl w:val="DBBEA7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5DA74BE"/>
    <w:multiLevelType w:val="multilevel"/>
    <w:tmpl w:val="E9DE6D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6612AAD"/>
    <w:multiLevelType w:val="hybridMultilevel"/>
    <w:tmpl w:val="D4F8EB0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3" w15:restartNumberingAfterBreak="0">
    <w:nsid w:val="475AD66D"/>
    <w:multiLevelType w:val="hybridMultilevel"/>
    <w:tmpl w:val="92288BE2"/>
    <w:lvl w:ilvl="0" w:tplc="FFA61222">
      <w:start w:val="1"/>
      <w:numFmt w:val="lowerLetter"/>
      <w:lvlText w:val="%1."/>
      <w:lvlJc w:val="left"/>
      <w:pPr>
        <w:ind w:left="1117" w:hanging="360"/>
      </w:pPr>
    </w:lvl>
    <w:lvl w:ilvl="1" w:tplc="17D0DDEE">
      <w:start w:val="1"/>
      <w:numFmt w:val="lowerLetter"/>
      <w:lvlText w:val="%2."/>
      <w:lvlJc w:val="left"/>
      <w:pPr>
        <w:ind w:left="1837" w:hanging="360"/>
      </w:pPr>
    </w:lvl>
    <w:lvl w:ilvl="2" w:tplc="9FE46060">
      <w:start w:val="1"/>
      <w:numFmt w:val="lowerRoman"/>
      <w:lvlText w:val="%3."/>
      <w:lvlJc w:val="right"/>
      <w:pPr>
        <w:ind w:left="2557" w:hanging="180"/>
      </w:pPr>
    </w:lvl>
    <w:lvl w:ilvl="3" w:tplc="A5567114">
      <w:start w:val="1"/>
      <w:numFmt w:val="decimal"/>
      <w:lvlText w:val="%4."/>
      <w:lvlJc w:val="left"/>
      <w:pPr>
        <w:ind w:left="3277" w:hanging="360"/>
      </w:pPr>
    </w:lvl>
    <w:lvl w:ilvl="4" w:tplc="66D678AC">
      <w:start w:val="1"/>
      <w:numFmt w:val="lowerLetter"/>
      <w:lvlText w:val="%5."/>
      <w:lvlJc w:val="left"/>
      <w:pPr>
        <w:ind w:left="3997" w:hanging="360"/>
      </w:pPr>
    </w:lvl>
    <w:lvl w:ilvl="5" w:tplc="E1ECCE56">
      <w:start w:val="1"/>
      <w:numFmt w:val="lowerRoman"/>
      <w:lvlText w:val="%6."/>
      <w:lvlJc w:val="right"/>
      <w:pPr>
        <w:ind w:left="4717" w:hanging="180"/>
      </w:pPr>
    </w:lvl>
    <w:lvl w:ilvl="6" w:tplc="3EE65502">
      <w:start w:val="1"/>
      <w:numFmt w:val="decimal"/>
      <w:lvlText w:val="%7."/>
      <w:lvlJc w:val="left"/>
      <w:pPr>
        <w:ind w:left="5437" w:hanging="360"/>
      </w:pPr>
    </w:lvl>
    <w:lvl w:ilvl="7" w:tplc="8E307172">
      <w:start w:val="1"/>
      <w:numFmt w:val="lowerLetter"/>
      <w:lvlText w:val="%8."/>
      <w:lvlJc w:val="left"/>
      <w:pPr>
        <w:ind w:left="6157" w:hanging="360"/>
      </w:pPr>
    </w:lvl>
    <w:lvl w:ilvl="8" w:tplc="9E3CEAAC">
      <w:start w:val="1"/>
      <w:numFmt w:val="lowerRoman"/>
      <w:lvlText w:val="%9."/>
      <w:lvlJc w:val="right"/>
      <w:pPr>
        <w:ind w:left="6877" w:hanging="180"/>
      </w:pPr>
    </w:lvl>
  </w:abstractNum>
  <w:abstractNum w:abstractNumId="54" w15:restartNumberingAfterBreak="0">
    <w:nsid w:val="4C7D2A60"/>
    <w:multiLevelType w:val="multilevel"/>
    <w:tmpl w:val="E57C86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E026A30"/>
    <w:multiLevelType w:val="hybridMultilevel"/>
    <w:tmpl w:val="E5E40A70"/>
    <w:lvl w:ilvl="0" w:tplc="3748481C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4E57239E"/>
    <w:multiLevelType w:val="hybridMultilevel"/>
    <w:tmpl w:val="40CC6202"/>
    <w:lvl w:ilvl="0" w:tplc="48F447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E84D4E"/>
    <w:multiLevelType w:val="multilevel"/>
    <w:tmpl w:val="D09A26D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FD15555"/>
    <w:multiLevelType w:val="hybridMultilevel"/>
    <w:tmpl w:val="B3A2E376"/>
    <w:lvl w:ilvl="0" w:tplc="CE9E0AD4">
      <w:numFmt w:val="bullet"/>
      <w:lvlText w:val=""/>
      <w:lvlJc w:val="left"/>
      <w:pPr>
        <w:ind w:left="757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9" w15:restartNumberingAfterBreak="0">
    <w:nsid w:val="53B161D2"/>
    <w:multiLevelType w:val="multilevel"/>
    <w:tmpl w:val="DE307D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A46773"/>
    <w:multiLevelType w:val="hybridMultilevel"/>
    <w:tmpl w:val="817853E6"/>
    <w:lvl w:ilvl="0" w:tplc="D94A784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9">
      <w:start w:val="1"/>
      <w:numFmt w:val="lowerLetter"/>
      <w:lvlText w:val="%3.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56B98732"/>
    <w:multiLevelType w:val="hybridMultilevel"/>
    <w:tmpl w:val="A2F03F76"/>
    <w:lvl w:ilvl="0" w:tplc="05BAFF00">
      <w:start w:val="1"/>
      <w:numFmt w:val="lowerLetter"/>
      <w:lvlText w:val="%1."/>
      <w:lvlJc w:val="left"/>
      <w:pPr>
        <w:ind w:left="720" w:hanging="360"/>
      </w:pPr>
    </w:lvl>
    <w:lvl w:ilvl="1" w:tplc="5B541016">
      <w:start w:val="1"/>
      <w:numFmt w:val="lowerLetter"/>
      <w:lvlText w:val="%2."/>
      <w:lvlJc w:val="left"/>
      <w:pPr>
        <w:ind w:left="1440" w:hanging="360"/>
      </w:pPr>
    </w:lvl>
    <w:lvl w:ilvl="2" w:tplc="67B40174">
      <w:start w:val="1"/>
      <w:numFmt w:val="lowerRoman"/>
      <w:lvlText w:val="%3."/>
      <w:lvlJc w:val="right"/>
      <w:pPr>
        <w:ind w:left="2160" w:hanging="180"/>
      </w:pPr>
    </w:lvl>
    <w:lvl w:ilvl="3" w:tplc="340AEAE2">
      <w:start w:val="1"/>
      <w:numFmt w:val="decimal"/>
      <w:lvlText w:val="%4."/>
      <w:lvlJc w:val="left"/>
      <w:pPr>
        <w:ind w:left="2880" w:hanging="360"/>
      </w:pPr>
    </w:lvl>
    <w:lvl w:ilvl="4" w:tplc="91DC4B3C">
      <w:start w:val="1"/>
      <w:numFmt w:val="lowerLetter"/>
      <w:lvlText w:val="%5."/>
      <w:lvlJc w:val="left"/>
      <w:pPr>
        <w:ind w:left="3600" w:hanging="360"/>
      </w:pPr>
    </w:lvl>
    <w:lvl w:ilvl="5" w:tplc="97227C12">
      <w:start w:val="1"/>
      <w:numFmt w:val="lowerRoman"/>
      <w:lvlText w:val="%6."/>
      <w:lvlJc w:val="right"/>
      <w:pPr>
        <w:ind w:left="4320" w:hanging="180"/>
      </w:pPr>
    </w:lvl>
    <w:lvl w:ilvl="6" w:tplc="3E84D4A4">
      <w:start w:val="1"/>
      <w:numFmt w:val="decimal"/>
      <w:lvlText w:val="%7."/>
      <w:lvlJc w:val="left"/>
      <w:pPr>
        <w:ind w:left="5040" w:hanging="360"/>
      </w:pPr>
    </w:lvl>
    <w:lvl w:ilvl="7" w:tplc="13BEC79A">
      <w:start w:val="1"/>
      <w:numFmt w:val="lowerLetter"/>
      <w:lvlText w:val="%8."/>
      <w:lvlJc w:val="left"/>
      <w:pPr>
        <w:ind w:left="5760" w:hanging="360"/>
      </w:pPr>
    </w:lvl>
    <w:lvl w:ilvl="8" w:tplc="1388CE3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0C364F"/>
    <w:multiLevelType w:val="hybridMultilevel"/>
    <w:tmpl w:val="64E896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8C4FE2"/>
    <w:multiLevelType w:val="multilevel"/>
    <w:tmpl w:val="D63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58F15354"/>
    <w:multiLevelType w:val="multilevel"/>
    <w:tmpl w:val="F6826B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5" w15:restartNumberingAfterBreak="0">
    <w:nsid w:val="59B65617"/>
    <w:multiLevelType w:val="hybridMultilevel"/>
    <w:tmpl w:val="D1F2C6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E314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60C06D72"/>
    <w:multiLevelType w:val="multilevel"/>
    <w:tmpl w:val="04AEC9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6576BF3"/>
    <w:multiLevelType w:val="hybridMultilevel"/>
    <w:tmpl w:val="76041CD8"/>
    <w:lvl w:ilvl="0" w:tplc="309AEA40">
      <w:start w:val="1"/>
      <w:numFmt w:val="decimal"/>
      <w:lvlText w:val="1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8545B9"/>
    <w:multiLevelType w:val="multilevel"/>
    <w:tmpl w:val="1604DF2A"/>
    <w:lvl w:ilvl="0">
      <w:start w:val="1"/>
      <w:numFmt w:val="decimal"/>
      <w:lvlText w:val="5.%1."/>
      <w:lvlJc w:val="left"/>
      <w:pPr>
        <w:ind w:left="1117" w:hanging="360"/>
      </w:pPr>
      <w:rPr>
        <w:rFonts w:hint="default"/>
        <w:b w:val="0"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1549" w:hanging="432"/>
      </w:pPr>
    </w:lvl>
    <w:lvl w:ilvl="2">
      <w:start w:val="1"/>
      <w:numFmt w:val="decimal"/>
      <w:lvlText w:val="%1.%2.%3."/>
      <w:lvlJc w:val="left"/>
      <w:pPr>
        <w:ind w:left="1981" w:hanging="504"/>
      </w:pPr>
    </w:lvl>
    <w:lvl w:ilvl="3">
      <w:start w:val="1"/>
      <w:numFmt w:val="decimal"/>
      <w:lvlText w:val="%1.%2.%3.%4."/>
      <w:lvlJc w:val="left"/>
      <w:pPr>
        <w:ind w:left="2485" w:hanging="648"/>
      </w:pPr>
    </w:lvl>
    <w:lvl w:ilvl="4">
      <w:start w:val="1"/>
      <w:numFmt w:val="decimal"/>
      <w:lvlText w:val="%1.%2.%3.%4.%5."/>
      <w:lvlJc w:val="left"/>
      <w:pPr>
        <w:ind w:left="2989" w:hanging="792"/>
      </w:pPr>
    </w:lvl>
    <w:lvl w:ilvl="5">
      <w:start w:val="1"/>
      <w:numFmt w:val="decimal"/>
      <w:lvlText w:val="%1.%2.%3.%4.%5.%6."/>
      <w:lvlJc w:val="left"/>
      <w:pPr>
        <w:ind w:left="3493" w:hanging="936"/>
      </w:pPr>
    </w:lvl>
    <w:lvl w:ilvl="6">
      <w:start w:val="1"/>
      <w:numFmt w:val="decimal"/>
      <w:lvlText w:val="%1.%2.%3.%4.%5.%6.%7."/>
      <w:lvlJc w:val="left"/>
      <w:pPr>
        <w:ind w:left="3997" w:hanging="1080"/>
      </w:pPr>
    </w:lvl>
    <w:lvl w:ilvl="7">
      <w:start w:val="1"/>
      <w:numFmt w:val="decimal"/>
      <w:lvlText w:val="%1.%2.%3.%4.%5.%6.%7.%8."/>
      <w:lvlJc w:val="left"/>
      <w:pPr>
        <w:ind w:left="4501" w:hanging="1224"/>
      </w:pPr>
    </w:lvl>
    <w:lvl w:ilvl="8">
      <w:start w:val="1"/>
      <w:numFmt w:val="decimal"/>
      <w:lvlText w:val="%1.%2.%3.%4.%5.%6.%7.%8.%9."/>
      <w:lvlJc w:val="left"/>
      <w:pPr>
        <w:ind w:left="5077" w:hanging="1440"/>
      </w:pPr>
    </w:lvl>
  </w:abstractNum>
  <w:abstractNum w:abstractNumId="70" w15:restartNumberingAfterBreak="0">
    <w:nsid w:val="67462DA2"/>
    <w:multiLevelType w:val="multilevel"/>
    <w:tmpl w:val="C7FE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68316A45"/>
    <w:multiLevelType w:val="hybridMultilevel"/>
    <w:tmpl w:val="EECC93F8"/>
    <w:lvl w:ilvl="0" w:tplc="04150019">
      <w:start w:val="1"/>
      <w:numFmt w:val="lowerLetter"/>
      <w:lvlText w:val="%1."/>
      <w:lvlJc w:val="left"/>
      <w:pPr>
        <w:ind w:left="1160" w:hanging="360"/>
      </w:pPr>
    </w:lvl>
    <w:lvl w:ilvl="1" w:tplc="08203886">
      <w:start w:val="1"/>
      <w:numFmt w:val="lowerLetter"/>
      <w:lvlText w:val="%2)"/>
      <w:lvlJc w:val="left"/>
      <w:pPr>
        <w:ind w:left="18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2" w15:restartNumberingAfterBreak="0">
    <w:nsid w:val="68321CE7"/>
    <w:multiLevelType w:val="hybridMultilevel"/>
    <w:tmpl w:val="5B8C75AC"/>
    <w:lvl w:ilvl="0" w:tplc="E44CF0D8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981533E"/>
    <w:multiLevelType w:val="multilevel"/>
    <w:tmpl w:val="75A2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6B5D2E2C"/>
    <w:multiLevelType w:val="hybridMultilevel"/>
    <w:tmpl w:val="21029E8E"/>
    <w:lvl w:ilvl="0" w:tplc="0415000F">
      <w:start w:val="1"/>
      <w:numFmt w:val="decimal"/>
      <w:lvlText w:val="%1."/>
      <w:lvlJc w:val="left"/>
      <w:pPr>
        <w:ind w:left="1514" w:hanging="360"/>
      </w:pPr>
    </w:lvl>
    <w:lvl w:ilvl="1" w:tplc="04150019">
      <w:start w:val="1"/>
      <w:numFmt w:val="lowerLetter"/>
      <w:lvlText w:val="%2."/>
      <w:lvlJc w:val="left"/>
      <w:pPr>
        <w:ind w:left="2234" w:hanging="360"/>
      </w:pPr>
    </w:lvl>
    <w:lvl w:ilvl="2" w:tplc="0415001B">
      <w:start w:val="1"/>
      <w:numFmt w:val="lowerRoman"/>
      <w:lvlText w:val="%3."/>
      <w:lvlJc w:val="right"/>
      <w:pPr>
        <w:ind w:left="2954" w:hanging="180"/>
      </w:pPr>
    </w:lvl>
    <w:lvl w:ilvl="3" w:tplc="0415000F">
      <w:start w:val="1"/>
      <w:numFmt w:val="decimal"/>
      <w:lvlText w:val="%4."/>
      <w:lvlJc w:val="left"/>
      <w:pPr>
        <w:ind w:left="3674" w:hanging="360"/>
      </w:pPr>
    </w:lvl>
    <w:lvl w:ilvl="4" w:tplc="04150019">
      <w:start w:val="1"/>
      <w:numFmt w:val="lowerLetter"/>
      <w:lvlText w:val="%5."/>
      <w:lvlJc w:val="left"/>
      <w:pPr>
        <w:ind w:left="4394" w:hanging="360"/>
      </w:pPr>
    </w:lvl>
    <w:lvl w:ilvl="5" w:tplc="0415001B">
      <w:start w:val="1"/>
      <w:numFmt w:val="lowerRoman"/>
      <w:lvlText w:val="%6."/>
      <w:lvlJc w:val="right"/>
      <w:pPr>
        <w:ind w:left="5114" w:hanging="180"/>
      </w:pPr>
    </w:lvl>
    <w:lvl w:ilvl="6" w:tplc="0415000F">
      <w:start w:val="1"/>
      <w:numFmt w:val="decimal"/>
      <w:lvlText w:val="%7."/>
      <w:lvlJc w:val="left"/>
      <w:pPr>
        <w:ind w:left="5834" w:hanging="360"/>
      </w:pPr>
    </w:lvl>
    <w:lvl w:ilvl="7" w:tplc="04150019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75" w15:restartNumberingAfterBreak="0">
    <w:nsid w:val="6C2228DE"/>
    <w:multiLevelType w:val="hybridMultilevel"/>
    <w:tmpl w:val="B8C043E2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6" w15:restartNumberingAfterBreak="0">
    <w:nsid w:val="6DF63E40"/>
    <w:multiLevelType w:val="hybridMultilevel"/>
    <w:tmpl w:val="D206AD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ED41CDC"/>
    <w:multiLevelType w:val="hybridMultilevel"/>
    <w:tmpl w:val="9BA46B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A08B3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4D2FB1"/>
    <w:multiLevelType w:val="multilevel"/>
    <w:tmpl w:val="91EED2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FAB4FBC"/>
    <w:multiLevelType w:val="multilevel"/>
    <w:tmpl w:val="6332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71854251"/>
    <w:multiLevelType w:val="multilevel"/>
    <w:tmpl w:val="AC14F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2EE6E96"/>
    <w:multiLevelType w:val="hybridMultilevel"/>
    <w:tmpl w:val="5FE2CD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7428025F"/>
    <w:multiLevelType w:val="multilevel"/>
    <w:tmpl w:val="2556D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3" w15:restartNumberingAfterBreak="0">
    <w:nsid w:val="76642891"/>
    <w:multiLevelType w:val="multilevel"/>
    <w:tmpl w:val="2556D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4" w15:restartNumberingAfterBreak="0">
    <w:nsid w:val="77205500"/>
    <w:multiLevelType w:val="multilevel"/>
    <w:tmpl w:val="4B9616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87A44A8"/>
    <w:multiLevelType w:val="multilevel"/>
    <w:tmpl w:val="38BC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79C83220"/>
    <w:multiLevelType w:val="hybridMultilevel"/>
    <w:tmpl w:val="B84A8E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0D5B9D"/>
    <w:multiLevelType w:val="multilevel"/>
    <w:tmpl w:val="D37A7E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C2C79D2"/>
    <w:multiLevelType w:val="multilevel"/>
    <w:tmpl w:val="B08433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F330B43"/>
    <w:multiLevelType w:val="multilevel"/>
    <w:tmpl w:val="8A36DB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0457134">
    <w:abstractNumId w:val="61"/>
  </w:num>
  <w:num w:numId="2" w16cid:durableId="1908373397">
    <w:abstractNumId w:val="53"/>
  </w:num>
  <w:num w:numId="3" w16cid:durableId="1137845329">
    <w:abstractNumId w:val="18"/>
  </w:num>
  <w:num w:numId="4" w16cid:durableId="961961361">
    <w:abstractNumId w:val="33"/>
  </w:num>
  <w:num w:numId="5" w16cid:durableId="1499930546">
    <w:abstractNumId w:val="56"/>
  </w:num>
  <w:num w:numId="6" w16cid:durableId="62722539">
    <w:abstractNumId w:val="0"/>
  </w:num>
  <w:num w:numId="7" w16cid:durableId="225535881">
    <w:abstractNumId w:val="35"/>
  </w:num>
  <w:num w:numId="8" w16cid:durableId="1150831930">
    <w:abstractNumId w:val="77"/>
  </w:num>
  <w:num w:numId="9" w16cid:durableId="1625841613">
    <w:abstractNumId w:val="26"/>
  </w:num>
  <w:num w:numId="10" w16cid:durableId="2073194830">
    <w:abstractNumId w:val="82"/>
  </w:num>
  <w:num w:numId="11" w16cid:durableId="540214202">
    <w:abstractNumId w:val="40"/>
  </w:num>
  <w:num w:numId="12" w16cid:durableId="1823690396">
    <w:abstractNumId w:val="60"/>
  </w:num>
  <w:num w:numId="13" w16cid:durableId="1846700904">
    <w:abstractNumId w:val="16"/>
  </w:num>
  <w:num w:numId="14" w16cid:durableId="1351226941">
    <w:abstractNumId w:val="68"/>
  </w:num>
  <w:num w:numId="15" w16cid:durableId="1221332988">
    <w:abstractNumId w:val="71"/>
  </w:num>
  <w:num w:numId="16" w16cid:durableId="1184593856">
    <w:abstractNumId w:val="45"/>
  </w:num>
  <w:num w:numId="17" w16cid:durableId="650673647">
    <w:abstractNumId w:val="4"/>
  </w:num>
  <w:num w:numId="18" w16cid:durableId="69423963">
    <w:abstractNumId w:val="65"/>
  </w:num>
  <w:num w:numId="19" w16cid:durableId="900402671">
    <w:abstractNumId w:val="30"/>
  </w:num>
  <w:num w:numId="20" w16cid:durableId="1683361628">
    <w:abstractNumId w:val="42"/>
  </w:num>
  <w:num w:numId="21" w16cid:durableId="903493308">
    <w:abstractNumId w:val="79"/>
  </w:num>
  <w:num w:numId="22" w16cid:durableId="1591699230">
    <w:abstractNumId w:val="31"/>
  </w:num>
  <w:num w:numId="23" w16cid:durableId="365176753">
    <w:abstractNumId w:val="43"/>
  </w:num>
  <w:num w:numId="24" w16cid:durableId="1020622984">
    <w:abstractNumId w:val="69"/>
  </w:num>
  <w:num w:numId="25" w16cid:durableId="1527786586">
    <w:abstractNumId w:val="38"/>
  </w:num>
  <w:num w:numId="26" w16cid:durableId="1720204171">
    <w:abstractNumId w:val="52"/>
  </w:num>
  <w:num w:numId="27" w16cid:durableId="2116289271">
    <w:abstractNumId w:val="75"/>
  </w:num>
  <w:num w:numId="28" w16cid:durableId="1046174207">
    <w:abstractNumId w:val="14"/>
  </w:num>
  <w:num w:numId="29" w16cid:durableId="1989901011">
    <w:abstractNumId w:val="86"/>
  </w:num>
  <w:num w:numId="30" w16cid:durableId="988750760">
    <w:abstractNumId w:val="44"/>
  </w:num>
  <w:num w:numId="31" w16cid:durableId="45575967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19078119">
    <w:abstractNumId w:val="66"/>
  </w:num>
  <w:num w:numId="33" w16cid:durableId="107162362">
    <w:abstractNumId w:val="74"/>
  </w:num>
  <w:num w:numId="34" w16cid:durableId="1096943330">
    <w:abstractNumId w:val="32"/>
  </w:num>
  <w:num w:numId="35" w16cid:durableId="1345282265">
    <w:abstractNumId w:val="20"/>
  </w:num>
  <w:num w:numId="36" w16cid:durableId="1566912523">
    <w:abstractNumId w:val="24"/>
  </w:num>
  <w:num w:numId="37" w16cid:durableId="343019237">
    <w:abstractNumId w:val="8"/>
  </w:num>
  <w:num w:numId="38" w16cid:durableId="1175342566">
    <w:abstractNumId w:val="27"/>
  </w:num>
  <w:num w:numId="39" w16cid:durableId="1293099925">
    <w:abstractNumId w:val="17"/>
  </w:num>
  <w:num w:numId="40" w16cid:durableId="169218510">
    <w:abstractNumId w:val="15"/>
  </w:num>
  <w:num w:numId="41" w16cid:durableId="1290865715">
    <w:abstractNumId w:val="29"/>
  </w:num>
  <w:num w:numId="42" w16cid:durableId="4747644">
    <w:abstractNumId w:val="63"/>
  </w:num>
  <w:num w:numId="43" w16cid:durableId="1452283537">
    <w:abstractNumId w:val="62"/>
  </w:num>
  <w:num w:numId="44" w16cid:durableId="757754941">
    <w:abstractNumId w:val="5"/>
  </w:num>
  <w:num w:numId="45" w16cid:durableId="1592394995">
    <w:abstractNumId w:val="1"/>
  </w:num>
  <w:num w:numId="46" w16cid:durableId="1647933404">
    <w:abstractNumId w:val="80"/>
  </w:num>
  <w:num w:numId="47" w16cid:durableId="185367610">
    <w:abstractNumId w:val="10"/>
  </w:num>
  <w:num w:numId="48" w16cid:durableId="1409159195">
    <w:abstractNumId w:val="39"/>
  </w:num>
  <w:num w:numId="49" w16cid:durableId="440031099">
    <w:abstractNumId w:val="9"/>
  </w:num>
  <w:num w:numId="50" w16cid:durableId="677391229">
    <w:abstractNumId w:val="59"/>
  </w:num>
  <w:num w:numId="51" w16cid:durableId="1164467400">
    <w:abstractNumId w:val="81"/>
  </w:num>
  <w:num w:numId="52" w16cid:durableId="733623017">
    <w:abstractNumId w:val="51"/>
  </w:num>
  <w:num w:numId="53" w16cid:durableId="1601256716">
    <w:abstractNumId w:val="57"/>
  </w:num>
  <w:num w:numId="54" w16cid:durableId="208810271">
    <w:abstractNumId w:val="3"/>
  </w:num>
  <w:num w:numId="55" w16cid:durableId="1027878193">
    <w:abstractNumId w:val="6"/>
  </w:num>
  <w:num w:numId="56" w16cid:durableId="1582105375">
    <w:abstractNumId w:val="34"/>
  </w:num>
  <w:num w:numId="57" w16cid:durableId="630212661">
    <w:abstractNumId w:val="13"/>
  </w:num>
  <w:num w:numId="58" w16cid:durableId="872155169">
    <w:abstractNumId w:val="41"/>
  </w:num>
  <w:num w:numId="59" w16cid:durableId="518786086">
    <w:abstractNumId w:val="70"/>
  </w:num>
  <w:num w:numId="60" w16cid:durableId="609513384">
    <w:abstractNumId w:val="73"/>
  </w:num>
  <w:num w:numId="61" w16cid:durableId="1104612650">
    <w:abstractNumId w:val="85"/>
  </w:num>
  <w:num w:numId="62" w16cid:durableId="423692480">
    <w:abstractNumId w:val="7"/>
  </w:num>
  <w:num w:numId="63" w16cid:durableId="960497014">
    <w:abstractNumId w:val="28"/>
  </w:num>
  <w:num w:numId="64" w16cid:durableId="1040939388">
    <w:abstractNumId w:val="46"/>
  </w:num>
  <w:num w:numId="65" w16cid:durableId="444036625">
    <w:abstractNumId w:val="11"/>
  </w:num>
  <w:num w:numId="66" w16cid:durableId="1632901162">
    <w:abstractNumId w:val="78"/>
  </w:num>
  <w:num w:numId="67" w16cid:durableId="1920019902">
    <w:abstractNumId w:val="48"/>
  </w:num>
  <w:num w:numId="68" w16cid:durableId="845024317">
    <w:abstractNumId w:val="21"/>
  </w:num>
  <w:num w:numId="69" w16cid:durableId="285158737">
    <w:abstractNumId w:val="67"/>
  </w:num>
  <w:num w:numId="70" w16cid:durableId="557937546">
    <w:abstractNumId w:val="49"/>
  </w:num>
  <w:num w:numId="71" w16cid:durableId="457645390">
    <w:abstractNumId w:val="84"/>
  </w:num>
  <w:num w:numId="72" w16cid:durableId="1171604628">
    <w:abstractNumId w:val="54"/>
  </w:num>
  <w:num w:numId="73" w16cid:durableId="622227049">
    <w:abstractNumId w:val="88"/>
  </w:num>
  <w:num w:numId="74" w16cid:durableId="1551303046">
    <w:abstractNumId w:val="19"/>
  </w:num>
  <w:num w:numId="75" w16cid:durableId="1986199959">
    <w:abstractNumId w:val="89"/>
  </w:num>
  <w:num w:numId="76" w16cid:durableId="2133359010">
    <w:abstractNumId w:val="87"/>
  </w:num>
  <w:num w:numId="77" w16cid:durableId="1276210714">
    <w:abstractNumId w:val="50"/>
  </w:num>
  <w:num w:numId="78" w16cid:durableId="1377046359">
    <w:abstractNumId w:val="47"/>
  </w:num>
  <w:num w:numId="79" w16cid:durableId="2139563637">
    <w:abstractNumId w:val="37"/>
  </w:num>
  <w:num w:numId="80" w16cid:durableId="510922405">
    <w:abstractNumId w:val="12"/>
  </w:num>
  <w:num w:numId="81" w16cid:durableId="477037534">
    <w:abstractNumId w:val="76"/>
  </w:num>
  <w:num w:numId="82" w16cid:durableId="891188618">
    <w:abstractNumId w:val="22"/>
  </w:num>
  <w:num w:numId="83" w16cid:durableId="1862431533">
    <w:abstractNumId w:val="72"/>
  </w:num>
  <w:num w:numId="84" w16cid:durableId="850491846">
    <w:abstractNumId w:val="58"/>
  </w:num>
  <w:num w:numId="85" w16cid:durableId="1445424858">
    <w:abstractNumId w:val="23"/>
  </w:num>
  <w:num w:numId="86" w16cid:durableId="182792290">
    <w:abstractNumId w:val="2"/>
  </w:num>
  <w:num w:numId="87" w16cid:durableId="885139951">
    <w:abstractNumId w:val="64"/>
  </w:num>
  <w:num w:numId="88" w16cid:durableId="689531140">
    <w:abstractNumId w:val="25"/>
  </w:num>
  <w:num w:numId="89" w16cid:durableId="848064749">
    <w:abstractNumId w:val="36"/>
  </w:num>
  <w:num w:numId="90" w16cid:durableId="1811824223">
    <w:abstractNumId w:val="83"/>
  </w:num>
  <w:numIdMacAtCleanup w:val="8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gata Hadasz">
    <w15:presenceInfo w15:providerId="AD" w15:userId="S::agata.hadasz@uj.edu.pl::97b0f60e-4762-4c52-ba0e-dee94241b03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D72"/>
    <w:rsid w:val="0000367E"/>
    <w:rsid w:val="000076F4"/>
    <w:rsid w:val="000078D1"/>
    <w:rsid w:val="0001667E"/>
    <w:rsid w:val="00016FAF"/>
    <w:rsid w:val="00017F4B"/>
    <w:rsid w:val="000217A2"/>
    <w:rsid w:val="00026962"/>
    <w:rsid w:val="00030ABB"/>
    <w:rsid w:val="000324AF"/>
    <w:rsid w:val="000346BF"/>
    <w:rsid w:val="00034C14"/>
    <w:rsid w:val="00035CDA"/>
    <w:rsid w:val="00036CC4"/>
    <w:rsid w:val="00037256"/>
    <w:rsid w:val="00041064"/>
    <w:rsid w:val="00041657"/>
    <w:rsid w:val="00041894"/>
    <w:rsid w:val="000435A3"/>
    <w:rsid w:val="00044D61"/>
    <w:rsid w:val="00045747"/>
    <w:rsid w:val="000457C2"/>
    <w:rsid w:val="00045B7B"/>
    <w:rsid w:val="00046EF3"/>
    <w:rsid w:val="00050CB8"/>
    <w:rsid w:val="000523FD"/>
    <w:rsid w:val="000560EE"/>
    <w:rsid w:val="00060535"/>
    <w:rsid w:val="00061085"/>
    <w:rsid w:val="00061F70"/>
    <w:rsid w:val="00065C33"/>
    <w:rsid w:val="000661D0"/>
    <w:rsid w:val="00066F08"/>
    <w:rsid w:val="00071023"/>
    <w:rsid w:val="0007181C"/>
    <w:rsid w:val="00072134"/>
    <w:rsid w:val="000746FB"/>
    <w:rsid w:val="00076EBE"/>
    <w:rsid w:val="00076F09"/>
    <w:rsid w:val="00081BCD"/>
    <w:rsid w:val="00082109"/>
    <w:rsid w:val="00082CAE"/>
    <w:rsid w:val="00086567"/>
    <w:rsid w:val="00087524"/>
    <w:rsid w:val="00091CF2"/>
    <w:rsid w:val="0009214A"/>
    <w:rsid w:val="00092A7A"/>
    <w:rsid w:val="00092F7C"/>
    <w:rsid w:val="00093A2C"/>
    <w:rsid w:val="000948D5"/>
    <w:rsid w:val="000A0FF1"/>
    <w:rsid w:val="000A1C48"/>
    <w:rsid w:val="000A3F6C"/>
    <w:rsid w:val="000A51CC"/>
    <w:rsid w:val="000A7BBA"/>
    <w:rsid w:val="000B075C"/>
    <w:rsid w:val="000B0829"/>
    <w:rsid w:val="000B4549"/>
    <w:rsid w:val="000B648E"/>
    <w:rsid w:val="000B6F00"/>
    <w:rsid w:val="000C23C7"/>
    <w:rsid w:val="000C3B1A"/>
    <w:rsid w:val="000C562D"/>
    <w:rsid w:val="000D014B"/>
    <w:rsid w:val="000D1A90"/>
    <w:rsid w:val="000D259E"/>
    <w:rsid w:val="000D7922"/>
    <w:rsid w:val="000E035D"/>
    <w:rsid w:val="000E5C1C"/>
    <w:rsid w:val="000F1909"/>
    <w:rsid w:val="000F1A9C"/>
    <w:rsid w:val="000F3246"/>
    <w:rsid w:val="000F4EEE"/>
    <w:rsid w:val="000F5800"/>
    <w:rsid w:val="000F5E94"/>
    <w:rsid w:val="000F624F"/>
    <w:rsid w:val="000F67FF"/>
    <w:rsid w:val="000F7054"/>
    <w:rsid w:val="000F76DF"/>
    <w:rsid w:val="00101F98"/>
    <w:rsid w:val="00102D39"/>
    <w:rsid w:val="001048FC"/>
    <w:rsid w:val="00105FA2"/>
    <w:rsid w:val="00110EF8"/>
    <w:rsid w:val="00113DEE"/>
    <w:rsid w:val="0011472A"/>
    <w:rsid w:val="001152C0"/>
    <w:rsid w:val="00121D65"/>
    <w:rsid w:val="00121E60"/>
    <w:rsid w:val="001226CB"/>
    <w:rsid w:val="001233A5"/>
    <w:rsid w:val="00125BFE"/>
    <w:rsid w:val="0012729C"/>
    <w:rsid w:val="00127B5D"/>
    <w:rsid w:val="0013233A"/>
    <w:rsid w:val="00133369"/>
    <w:rsid w:val="00136CFF"/>
    <w:rsid w:val="00140FED"/>
    <w:rsid w:val="00143CB5"/>
    <w:rsid w:val="00143D8A"/>
    <w:rsid w:val="00144AF0"/>
    <w:rsid w:val="00151654"/>
    <w:rsid w:val="0015176B"/>
    <w:rsid w:val="00155CD9"/>
    <w:rsid w:val="001600D3"/>
    <w:rsid w:val="001605C6"/>
    <w:rsid w:val="001607D1"/>
    <w:rsid w:val="00161B82"/>
    <w:rsid w:val="00161E04"/>
    <w:rsid w:val="00161EA9"/>
    <w:rsid w:val="001634CD"/>
    <w:rsid w:val="001639CE"/>
    <w:rsid w:val="00163E34"/>
    <w:rsid w:val="001667E9"/>
    <w:rsid w:val="00167D7B"/>
    <w:rsid w:val="001712B7"/>
    <w:rsid w:val="001718BD"/>
    <w:rsid w:val="00176608"/>
    <w:rsid w:val="00180806"/>
    <w:rsid w:val="00184D65"/>
    <w:rsid w:val="001865ED"/>
    <w:rsid w:val="001866F9"/>
    <w:rsid w:val="00192FEB"/>
    <w:rsid w:val="00195C89"/>
    <w:rsid w:val="001A0602"/>
    <w:rsid w:val="001A19C5"/>
    <w:rsid w:val="001A2445"/>
    <w:rsid w:val="001A4CE3"/>
    <w:rsid w:val="001A528E"/>
    <w:rsid w:val="001A60E9"/>
    <w:rsid w:val="001B0F54"/>
    <w:rsid w:val="001B384E"/>
    <w:rsid w:val="001B4606"/>
    <w:rsid w:val="001B462E"/>
    <w:rsid w:val="001B46A3"/>
    <w:rsid w:val="001B583A"/>
    <w:rsid w:val="001C0FE0"/>
    <w:rsid w:val="001C2270"/>
    <w:rsid w:val="001C254A"/>
    <w:rsid w:val="001C3206"/>
    <w:rsid w:val="001C5118"/>
    <w:rsid w:val="001C6BE9"/>
    <w:rsid w:val="001C718A"/>
    <w:rsid w:val="001D03DF"/>
    <w:rsid w:val="001D546A"/>
    <w:rsid w:val="001E0DA1"/>
    <w:rsid w:val="001E27C1"/>
    <w:rsid w:val="001E2847"/>
    <w:rsid w:val="001E2D2C"/>
    <w:rsid w:val="001E4C23"/>
    <w:rsid w:val="001E4ED2"/>
    <w:rsid w:val="001E50ED"/>
    <w:rsid w:val="001E69BD"/>
    <w:rsid w:val="001E6AA2"/>
    <w:rsid w:val="001E6B3A"/>
    <w:rsid w:val="001E7DF8"/>
    <w:rsid w:val="001F0925"/>
    <w:rsid w:val="001F2E0A"/>
    <w:rsid w:val="001F5726"/>
    <w:rsid w:val="001F59B7"/>
    <w:rsid w:val="001F786D"/>
    <w:rsid w:val="00202207"/>
    <w:rsid w:val="0020602D"/>
    <w:rsid w:val="00207237"/>
    <w:rsid w:val="0021139F"/>
    <w:rsid w:val="00212ABF"/>
    <w:rsid w:val="0021377D"/>
    <w:rsid w:val="002177DD"/>
    <w:rsid w:val="00221607"/>
    <w:rsid w:val="002247FA"/>
    <w:rsid w:val="002275CF"/>
    <w:rsid w:val="00227780"/>
    <w:rsid w:val="00230D30"/>
    <w:rsid w:val="002352D2"/>
    <w:rsid w:val="002369FE"/>
    <w:rsid w:val="00237DBB"/>
    <w:rsid w:val="00241DFD"/>
    <w:rsid w:val="00241E77"/>
    <w:rsid w:val="00243882"/>
    <w:rsid w:val="0024425F"/>
    <w:rsid w:val="00244268"/>
    <w:rsid w:val="00250043"/>
    <w:rsid w:val="0025042C"/>
    <w:rsid w:val="0025137F"/>
    <w:rsid w:val="0025176E"/>
    <w:rsid w:val="00252B78"/>
    <w:rsid w:val="00254983"/>
    <w:rsid w:val="00254ACC"/>
    <w:rsid w:val="002553B0"/>
    <w:rsid w:val="00255CBB"/>
    <w:rsid w:val="00256379"/>
    <w:rsid w:val="00260D05"/>
    <w:rsid w:val="0026324D"/>
    <w:rsid w:val="00264BCA"/>
    <w:rsid w:val="00265E2D"/>
    <w:rsid w:val="0026700D"/>
    <w:rsid w:val="00267B30"/>
    <w:rsid w:val="0027111B"/>
    <w:rsid w:val="00272753"/>
    <w:rsid w:val="00272D04"/>
    <w:rsid w:val="00273AA3"/>
    <w:rsid w:val="00274799"/>
    <w:rsid w:val="002761C2"/>
    <w:rsid w:val="002769B4"/>
    <w:rsid w:val="002816D6"/>
    <w:rsid w:val="00281BBE"/>
    <w:rsid w:val="00282002"/>
    <w:rsid w:val="00282652"/>
    <w:rsid w:val="00282B2A"/>
    <w:rsid w:val="00283A95"/>
    <w:rsid w:val="002865B6"/>
    <w:rsid w:val="00291855"/>
    <w:rsid w:val="00292D7E"/>
    <w:rsid w:val="00293B50"/>
    <w:rsid w:val="002942CB"/>
    <w:rsid w:val="00294324"/>
    <w:rsid w:val="002A0DBF"/>
    <w:rsid w:val="002A1408"/>
    <w:rsid w:val="002A36A4"/>
    <w:rsid w:val="002A418E"/>
    <w:rsid w:val="002A7BC3"/>
    <w:rsid w:val="002B1B2F"/>
    <w:rsid w:val="002B27BB"/>
    <w:rsid w:val="002B287C"/>
    <w:rsid w:val="002B4A2C"/>
    <w:rsid w:val="002B79A6"/>
    <w:rsid w:val="002B7EE1"/>
    <w:rsid w:val="002C2E5A"/>
    <w:rsid w:val="002C4BC7"/>
    <w:rsid w:val="002D126F"/>
    <w:rsid w:val="002D6535"/>
    <w:rsid w:val="002D7A44"/>
    <w:rsid w:val="002E15D9"/>
    <w:rsid w:val="002E1B92"/>
    <w:rsid w:val="002E2221"/>
    <w:rsid w:val="002E2425"/>
    <w:rsid w:val="002E26A6"/>
    <w:rsid w:val="002E2AA7"/>
    <w:rsid w:val="002E3D9D"/>
    <w:rsid w:val="002E4450"/>
    <w:rsid w:val="002E44FB"/>
    <w:rsid w:val="002E5ABB"/>
    <w:rsid w:val="002E6963"/>
    <w:rsid w:val="002E7E2F"/>
    <w:rsid w:val="002F10C5"/>
    <w:rsid w:val="002F27AE"/>
    <w:rsid w:val="002F6A2C"/>
    <w:rsid w:val="00301B2F"/>
    <w:rsid w:val="0030433F"/>
    <w:rsid w:val="003067BA"/>
    <w:rsid w:val="00312757"/>
    <w:rsid w:val="0031300E"/>
    <w:rsid w:val="00316067"/>
    <w:rsid w:val="0031635C"/>
    <w:rsid w:val="00317122"/>
    <w:rsid w:val="00317E89"/>
    <w:rsid w:val="003200A9"/>
    <w:rsid w:val="00321B76"/>
    <w:rsid w:val="00325A4B"/>
    <w:rsid w:val="003270BF"/>
    <w:rsid w:val="003276C5"/>
    <w:rsid w:val="003336E2"/>
    <w:rsid w:val="00334659"/>
    <w:rsid w:val="00337963"/>
    <w:rsid w:val="00340178"/>
    <w:rsid w:val="00342762"/>
    <w:rsid w:val="0034287D"/>
    <w:rsid w:val="003461A8"/>
    <w:rsid w:val="00346DD5"/>
    <w:rsid w:val="00347F25"/>
    <w:rsid w:val="00350C25"/>
    <w:rsid w:val="00351FED"/>
    <w:rsid w:val="00352295"/>
    <w:rsid w:val="00354A3D"/>
    <w:rsid w:val="003566A8"/>
    <w:rsid w:val="00356BC5"/>
    <w:rsid w:val="00357062"/>
    <w:rsid w:val="0035795E"/>
    <w:rsid w:val="003605E0"/>
    <w:rsid w:val="00360EA5"/>
    <w:rsid w:val="00364738"/>
    <w:rsid w:val="00364F33"/>
    <w:rsid w:val="00365062"/>
    <w:rsid w:val="003679A8"/>
    <w:rsid w:val="00372DD7"/>
    <w:rsid w:val="00373D71"/>
    <w:rsid w:val="00374EA5"/>
    <w:rsid w:val="00375DA5"/>
    <w:rsid w:val="00375F2C"/>
    <w:rsid w:val="00380C4E"/>
    <w:rsid w:val="00382539"/>
    <w:rsid w:val="0038346B"/>
    <w:rsid w:val="00385479"/>
    <w:rsid w:val="00386841"/>
    <w:rsid w:val="00387563"/>
    <w:rsid w:val="00391F2D"/>
    <w:rsid w:val="00392DB5"/>
    <w:rsid w:val="003A28DD"/>
    <w:rsid w:val="003A4053"/>
    <w:rsid w:val="003A5B90"/>
    <w:rsid w:val="003A5D61"/>
    <w:rsid w:val="003A5E24"/>
    <w:rsid w:val="003A65EB"/>
    <w:rsid w:val="003B2BC3"/>
    <w:rsid w:val="003B2E19"/>
    <w:rsid w:val="003B4ACC"/>
    <w:rsid w:val="003B5565"/>
    <w:rsid w:val="003B5EB3"/>
    <w:rsid w:val="003B78D9"/>
    <w:rsid w:val="003C1E43"/>
    <w:rsid w:val="003C3667"/>
    <w:rsid w:val="003D04F2"/>
    <w:rsid w:val="003D05C4"/>
    <w:rsid w:val="003D166C"/>
    <w:rsid w:val="003D3DF2"/>
    <w:rsid w:val="003D47AB"/>
    <w:rsid w:val="003D659D"/>
    <w:rsid w:val="003E0001"/>
    <w:rsid w:val="003E1224"/>
    <w:rsid w:val="003E134A"/>
    <w:rsid w:val="003E1E8C"/>
    <w:rsid w:val="003E3452"/>
    <w:rsid w:val="003E6A67"/>
    <w:rsid w:val="003E6DE9"/>
    <w:rsid w:val="003E72A3"/>
    <w:rsid w:val="003F426B"/>
    <w:rsid w:val="003F643B"/>
    <w:rsid w:val="003F7F62"/>
    <w:rsid w:val="0040399E"/>
    <w:rsid w:val="00403CA1"/>
    <w:rsid w:val="004113FC"/>
    <w:rsid w:val="00416177"/>
    <w:rsid w:val="0042045E"/>
    <w:rsid w:val="004218FA"/>
    <w:rsid w:val="00421D72"/>
    <w:rsid w:val="00423E48"/>
    <w:rsid w:val="00424FA1"/>
    <w:rsid w:val="00425C01"/>
    <w:rsid w:val="00426618"/>
    <w:rsid w:val="00430582"/>
    <w:rsid w:val="00430CE3"/>
    <w:rsid w:val="00431763"/>
    <w:rsid w:val="00431C28"/>
    <w:rsid w:val="00432305"/>
    <w:rsid w:val="00432F1D"/>
    <w:rsid w:val="004336AE"/>
    <w:rsid w:val="004345CE"/>
    <w:rsid w:val="00436DD7"/>
    <w:rsid w:val="00441502"/>
    <w:rsid w:val="00442487"/>
    <w:rsid w:val="00442A1A"/>
    <w:rsid w:val="00443088"/>
    <w:rsid w:val="00443D51"/>
    <w:rsid w:val="00451F9A"/>
    <w:rsid w:val="004520F6"/>
    <w:rsid w:val="00452124"/>
    <w:rsid w:val="00455341"/>
    <w:rsid w:val="00456AE9"/>
    <w:rsid w:val="00456EFE"/>
    <w:rsid w:val="00461184"/>
    <w:rsid w:val="004613CE"/>
    <w:rsid w:val="0046417B"/>
    <w:rsid w:val="004659C1"/>
    <w:rsid w:val="0046749C"/>
    <w:rsid w:val="00471FC2"/>
    <w:rsid w:val="004726BB"/>
    <w:rsid w:val="00472AAB"/>
    <w:rsid w:val="00472F76"/>
    <w:rsid w:val="00475398"/>
    <w:rsid w:val="00481432"/>
    <w:rsid w:val="00481968"/>
    <w:rsid w:val="004820F0"/>
    <w:rsid w:val="004826C7"/>
    <w:rsid w:val="004838FA"/>
    <w:rsid w:val="004846D2"/>
    <w:rsid w:val="004866EA"/>
    <w:rsid w:val="00486A55"/>
    <w:rsid w:val="00487809"/>
    <w:rsid w:val="004912C8"/>
    <w:rsid w:val="0049202D"/>
    <w:rsid w:val="004944D5"/>
    <w:rsid w:val="00494D71"/>
    <w:rsid w:val="0049555C"/>
    <w:rsid w:val="004A0288"/>
    <w:rsid w:val="004A2841"/>
    <w:rsid w:val="004A2AA2"/>
    <w:rsid w:val="004A2BC2"/>
    <w:rsid w:val="004A4D3D"/>
    <w:rsid w:val="004A7787"/>
    <w:rsid w:val="004A7EFC"/>
    <w:rsid w:val="004B0718"/>
    <w:rsid w:val="004B249B"/>
    <w:rsid w:val="004B2AD7"/>
    <w:rsid w:val="004B2DC1"/>
    <w:rsid w:val="004B33EC"/>
    <w:rsid w:val="004B3A19"/>
    <w:rsid w:val="004B42D3"/>
    <w:rsid w:val="004B5E87"/>
    <w:rsid w:val="004C075D"/>
    <w:rsid w:val="004C079A"/>
    <w:rsid w:val="004C088A"/>
    <w:rsid w:val="004C0F3C"/>
    <w:rsid w:val="004C0F71"/>
    <w:rsid w:val="004C1BF6"/>
    <w:rsid w:val="004C3158"/>
    <w:rsid w:val="004C3688"/>
    <w:rsid w:val="004C53CA"/>
    <w:rsid w:val="004C5F69"/>
    <w:rsid w:val="004C7D88"/>
    <w:rsid w:val="004D1C18"/>
    <w:rsid w:val="004D2E83"/>
    <w:rsid w:val="004D630D"/>
    <w:rsid w:val="004D67F9"/>
    <w:rsid w:val="004E064A"/>
    <w:rsid w:val="004E12BC"/>
    <w:rsid w:val="004E14AF"/>
    <w:rsid w:val="004E1928"/>
    <w:rsid w:val="004E20A8"/>
    <w:rsid w:val="004E564C"/>
    <w:rsid w:val="004E5EFC"/>
    <w:rsid w:val="004E722D"/>
    <w:rsid w:val="004E7B21"/>
    <w:rsid w:val="004E7BF9"/>
    <w:rsid w:val="004F04EF"/>
    <w:rsid w:val="004F0600"/>
    <w:rsid w:val="004F0CB6"/>
    <w:rsid w:val="004F1BBE"/>
    <w:rsid w:val="004F3B62"/>
    <w:rsid w:val="004F5F8F"/>
    <w:rsid w:val="004F7C57"/>
    <w:rsid w:val="005005AF"/>
    <w:rsid w:val="00501E68"/>
    <w:rsid w:val="00501FFC"/>
    <w:rsid w:val="005027D2"/>
    <w:rsid w:val="00506559"/>
    <w:rsid w:val="00510ABE"/>
    <w:rsid w:val="005111B7"/>
    <w:rsid w:val="00512FF4"/>
    <w:rsid w:val="00515493"/>
    <w:rsid w:val="00516100"/>
    <w:rsid w:val="005170E5"/>
    <w:rsid w:val="005171A7"/>
    <w:rsid w:val="00521C63"/>
    <w:rsid w:val="00522E8D"/>
    <w:rsid w:val="00526245"/>
    <w:rsid w:val="005273D7"/>
    <w:rsid w:val="005275DC"/>
    <w:rsid w:val="0053222B"/>
    <w:rsid w:val="0053295E"/>
    <w:rsid w:val="00532AA4"/>
    <w:rsid w:val="00533737"/>
    <w:rsid w:val="005357BD"/>
    <w:rsid w:val="00537CD2"/>
    <w:rsid w:val="00537E06"/>
    <w:rsid w:val="005416E1"/>
    <w:rsid w:val="00545409"/>
    <w:rsid w:val="00546337"/>
    <w:rsid w:val="0054647E"/>
    <w:rsid w:val="00547821"/>
    <w:rsid w:val="00550766"/>
    <w:rsid w:val="005514BD"/>
    <w:rsid w:val="005528F7"/>
    <w:rsid w:val="00552C1B"/>
    <w:rsid w:val="00557E5D"/>
    <w:rsid w:val="00563284"/>
    <w:rsid w:val="0056474F"/>
    <w:rsid w:val="00564B36"/>
    <w:rsid w:val="00567BFC"/>
    <w:rsid w:val="00573D6A"/>
    <w:rsid w:val="00574192"/>
    <w:rsid w:val="00576034"/>
    <w:rsid w:val="00582239"/>
    <w:rsid w:val="00583179"/>
    <w:rsid w:val="00587398"/>
    <w:rsid w:val="00595DC4"/>
    <w:rsid w:val="00596472"/>
    <w:rsid w:val="00596ECF"/>
    <w:rsid w:val="00596FAD"/>
    <w:rsid w:val="005A17BA"/>
    <w:rsid w:val="005A3AF3"/>
    <w:rsid w:val="005A4535"/>
    <w:rsid w:val="005A5009"/>
    <w:rsid w:val="005A770B"/>
    <w:rsid w:val="005C3A65"/>
    <w:rsid w:val="005C3EDE"/>
    <w:rsid w:val="005C41AB"/>
    <w:rsid w:val="005C5349"/>
    <w:rsid w:val="005D119B"/>
    <w:rsid w:val="005D1C2D"/>
    <w:rsid w:val="005D5D76"/>
    <w:rsid w:val="005D6052"/>
    <w:rsid w:val="005D63D6"/>
    <w:rsid w:val="005D666B"/>
    <w:rsid w:val="005D69BB"/>
    <w:rsid w:val="005E0BC3"/>
    <w:rsid w:val="005E142F"/>
    <w:rsid w:val="005E3921"/>
    <w:rsid w:val="005E42DA"/>
    <w:rsid w:val="005E4312"/>
    <w:rsid w:val="005F075B"/>
    <w:rsid w:val="005F08F6"/>
    <w:rsid w:val="005F0D35"/>
    <w:rsid w:val="00600017"/>
    <w:rsid w:val="00601EA9"/>
    <w:rsid w:val="00605277"/>
    <w:rsid w:val="006057D6"/>
    <w:rsid w:val="00605947"/>
    <w:rsid w:val="00606329"/>
    <w:rsid w:val="00606DAA"/>
    <w:rsid w:val="006116A0"/>
    <w:rsid w:val="006143EE"/>
    <w:rsid w:val="006144BC"/>
    <w:rsid w:val="006158D6"/>
    <w:rsid w:val="0061616D"/>
    <w:rsid w:val="00616D23"/>
    <w:rsid w:val="00617B6C"/>
    <w:rsid w:val="0062016E"/>
    <w:rsid w:val="0062079C"/>
    <w:rsid w:val="00621B54"/>
    <w:rsid w:val="00624207"/>
    <w:rsid w:val="00624A66"/>
    <w:rsid w:val="0062636F"/>
    <w:rsid w:val="0062780E"/>
    <w:rsid w:val="0063184A"/>
    <w:rsid w:val="0063285F"/>
    <w:rsid w:val="00633FF7"/>
    <w:rsid w:val="00634F5B"/>
    <w:rsid w:val="00635A9D"/>
    <w:rsid w:val="0064211A"/>
    <w:rsid w:val="006421F3"/>
    <w:rsid w:val="006435A7"/>
    <w:rsid w:val="00645514"/>
    <w:rsid w:val="00646DB3"/>
    <w:rsid w:val="0064793D"/>
    <w:rsid w:val="0065074A"/>
    <w:rsid w:val="00653524"/>
    <w:rsid w:val="00657F08"/>
    <w:rsid w:val="00660448"/>
    <w:rsid w:val="00666D05"/>
    <w:rsid w:val="00667C1F"/>
    <w:rsid w:val="006701E3"/>
    <w:rsid w:val="00672DA6"/>
    <w:rsid w:val="006732E6"/>
    <w:rsid w:val="0067344B"/>
    <w:rsid w:val="00675BC1"/>
    <w:rsid w:val="00680E7B"/>
    <w:rsid w:val="00681DF8"/>
    <w:rsid w:val="00683A60"/>
    <w:rsid w:val="00684315"/>
    <w:rsid w:val="00685360"/>
    <w:rsid w:val="00686230"/>
    <w:rsid w:val="00686F8D"/>
    <w:rsid w:val="0068703C"/>
    <w:rsid w:val="0068742A"/>
    <w:rsid w:val="00690244"/>
    <w:rsid w:val="00690A51"/>
    <w:rsid w:val="006911AE"/>
    <w:rsid w:val="0069243E"/>
    <w:rsid w:val="006929F0"/>
    <w:rsid w:val="00693A6D"/>
    <w:rsid w:val="006A31BA"/>
    <w:rsid w:val="006A34F5"/>
    <w:rsid w:val="006A3986"/>
    <w:rsid w:val="006A49E5"/>
    <w:rsid w:val="006A53C3"/>
    <w:rsid w:val="006A6DA9"/>
    <w:rsid w:val="006B2E5F"/>
    <w:rsid w:val="006B3DBA"/>
    <w:rsid w:val="006B64D3"/>
    <w:rsid w:val="006C403A"/>
    <w:rsid w:val="006C575C"/>
    <w:rsid w:val="006C7082"/>
    <w:rsid w:val="006C7E27"/>
    <w:rsid w:val="006E146B"/>
    <w:rsid w:val="006E1F3B"/>
    <w:rsid w:val="006E6E0F"/>
    <w:rsid w:val="006E7894"/>
    <w:rsid w:val="006F06D8"/>
    <w:rsid w:val="006F44D2"/>
    <w:rsid w:val="0070030F"/>
    <w:rsid w:val="00701A99"/>
    <w:rsid w:val="007029E7"/>
    <w:rsid w:val="00704B09"/>
    <w:rsid w:val="00705334"/>
    <w:rsid w:val="00705EB8"/>
    <w:rsid w:val="00707719"/>
    <w:rsid w:val="00707F30"/>
    <w:rsid w:val="00710614"/>
    <w:rsid w:val="007119AC"/>
    <w:rsid w:val="00712CFC"/>
    <w:rsid w:val="007167F5"/>
    <w:rsid w:val="00717240"/>
    <w:rsid w:val="00720ACA"/>
    <w:rsid w:val="00721427"/>
    <w:rsid w:val="00721E44"/>
    <w:rsid w:val="007232D6"/>
    <w:rsid w:val="00726B1D"/>
    <w:rsid w:val="0072764B"/>
    <w:rsid w:val="007355EB"/>
    <w:rsid w:val="00735C2A"/>
    <w:rsid w:val="00735F8F"/>
    <w:rsid w:val="0074487D"/>
    <w:rsid w:val="007461AA"/>
    <w:rsid w:val="00750E55"/>
    <w:rsid w:val="00751510"/>
    <w:rsid w:val="00751BE8"/>
    <w:rsid w:val="0075288D"/>
    <w:rsid w:val="00754629"/>
    <w:rsid w:val="00754779"/>
    <w:rsid w:val="00760367"/>
    <w:rsid w:val="00761AB9"/>
    <w:rsid w:val="0076427D"/>
    <w:rsid w:val="0076542B"/>
    <w:rsid w:val="00765733"/>
    <w:rsid w:val="0076650C"/>
    <w:rsid w:val="00771BE6"/>
    <w:rsid w:val="00773E5D"/>
    <w:rsid w:val="0077551B"/>
    <w:rsid w:val="00780713"/>
    <w:rsid w:val="00781CC0"/>
    <w:rsid w:val="0078455F"/>
    <w:rsid w:val="00784E5A"/>
    <w:rsid w:val="00787BA6"/>
    <w:rsid w:val="00791781"/>
    <w:rsid w:val="00793D3C"/>
    <w:rsid w:val="00793DC7"/>
    <w:rsid w:val="00793F25"/>
    <w:rsid w:val="0079411A"/>
    <w:rsid w:val="00794BA7"/>
    <w:rsid w:val="007A0475"/>
    <w:rsid w:val="007A0638"/>
    <w:rsid w:val="007A61E5"/>
    <w:rsid w:val="007A6B03"/>
    <w:rsid w:val="007A6BA0"/>
    <w:rsid w:val="007B1A33"/>
    <w:rsid w:val="007B1B5F"/>
    <w:rsid w:val="007B21EC"/>
    <w:rsid w:val="007B3976"/>
    <w:rsid w:val="007B42EA"/>
    <w:rsid w:val="007B4556"/>
    <w:rsid w:val="007B59A4"/>
    <w:rsid w:val="007B7856"/>
    <w:rsid w:val="007B7F9E"/>
    <w:rsid w:val="007C4E7A"/>
    <w:rsid w:val="007C5B3D"/>
    <w:rsid w:val="007C5C52"/>
    <w:rsid w:val="007C6714"/>
    <w:rsid w:val="007D2DDD"/>
    <w:rsid w:val="007D364F"/>
    <w:rsid w:val="007E053A"/>
    <w:rsid w:val="007E2196"/>
    <w:rsid w:val="007E2BC9"/>
    <w:rsid w:val="007E3949"/>
    <w:rsid w:val="007E478E"/>
    <w:rsid w:val="007E566F"/>
    <w:rsid w:val="007E7649"/>
    <w:rsid w:val="007E79AC"/>
    <w:rsid w:val="007F0270"/>
    <w:rsid w:val="007F0526"/>
    <w:rsid w:val="007F31EF"/>
    <w:rsid w:val="007F325E"/>
    <w:rsid w:val="007F3D5F"/>
    <w:rsid w:val="007F66EF"/>
    <w:rsid w:val="008026A0"/>
    <w:rsid w:val="00802984"/>
    <w:rsid w:val="008029D5"/>
    <w:rsid w:val="0080529B"/>
    <w:rsid w:val="0080777B"/>
    <w:rsid w:val="0081168B"/>
    <w:rsid w:val="0081193E"/>
    <w:rsid w:val="00813889"/>
    <w:rsid w:val="008143F8"/>
    <w:rsid w:val="00814C7D"/>
    <w:rsid w:val="00815D68"/>
    <w:rsid w:val="00816F6B"/>
    <w:rsid w:val="00817D36"/>
    <w:rsid w:val="00820B7A"/>
    <w:rsid w:val="00821DF9"/>
    <w:rsid w:val="00821FE3"/>
    <w:rsid w:val="00822495"/>
    <w:rsid w:val="00823D9B"/>
    <w:rsid w:val="008249D1"/>
    <w:rsid w:val="00824E11"/>
    <w:rsid w:val="008263FA"/>
    <w:rsid w:val="00826E26"/>
    <w:rsid w:val="0082735A"/>
    <w:rsid w:val="00830885"/>
    <w:rsid w:val="00833A5C"/>
    <w:rsid w:val="0083439C"/>
    <w:rsid w:val="008353A3"/>
    <w:rsid w:val="00840EEB"/>
    <w:rsid w:val="008412D3"/>
    <w:rsid w:val="008431B2"/>
    <w:rsid w:val="00845716"/>
    <w:rsid w:val="00845B32"/>
    <w:rsid w:val="00846614"/>
    <w:rsid w:val="0085230B"/>
    <w:rsid w:val="0085230F"/>
    <w:rsid w:val="00854109"/>
    <w:rsid w:val="00863101"/>
    <w:rsid w:val="00863135"/>
    <w:rsid w:val="00864726"/>
    <w:rsid w:val="00867A4B"/>
    <w:rsid w:val="008720AE"/>
    <w:rsid w:val="00872499"/>
    <w:rsid w:val="00872953"/>
    <w:rsid w:val="008807BC"/>
    <w:rsid w:val="0088347F"/>
    <w:rsid w:val="00886766"/>
    <w:rsid w:val="00894714"/>
    <w:rsid w:val="00894CBA"/>
    <w:rsid w:val="0089566B"/>
    <w:rsid w:val="0089607E"/>
    <w:rsid w:val="008968EB"/>
    <w:rsid w:val="00896900"/>
    <w:rsid w:val="008972DB"/>
    <w:rsid w:val="008A0A71"/>
    <w:rsid w:val="008A0F05"/>
    <w:rsid w:val="008A5C28"/>
    <w:rsid w:val="008A5DB7"/>
    <w:rsid w:val="008B108D"/>
    <w:rsid w:val="008B12BC"/>
    <w:rsid w:val="008B5C6B"/>
    <w:rsid w:val="008C33CA"/>
    <w:rsid w:val="008C5184"/>
    <w:rsid w:val="008C657C"/>
    <w:rsid w:val="008C719E"/>
    <w:rsid w:val="008D1290"/>
    <w:rsid w:val="008D2730"/>
    <w:rsid w:val="008D3CF6"/>
    <w:rsid w:val="008D49DA"/>
    <w:rsid w:val="008D4DB0"/>
    <w:rsid w:val="008D69CB"/>
    <w:rsid w:val="008D70AE"/>
    <w:rsid w:val="008D7895"/>
    <w:rsid w:val="008E1413"/>
    <w:rsid w:val="008E2625"/>
    <w:rsid w:val="008E26A2"/>
    <w:rsid w:val="008E2937"/>
    <w:rsid w:val="008E3BB1"/>
    <w:rsid w:val="008E46FF"/>
    <w:rsid w:val="008E62A4"/>
    <w:rsid w:val="008E75CC"/>
    <w:rsid w:val="008F0D1A"/>
    <w:rsid w:val="008F2EF2"/>
    <w:rsid w:val="008F3847"/>
    <w:rsid w:val="008F4F3A"/>
    <w:rsid w:val="008F52C2"/>
    <w:rsid w:val="008F5643"/>
    <w:rsid w:val="008F7EF8"/>
    <w:rsid w:val="00900CDC"/>
    <w:rsid w:val="00901A19"/>
    <w:rsid w:val="0090234B"/>
    <w:rsid w:val="00902871"/>
    <w:rsid w:val="00905CEC"/>
    <w:rsid w:val="00911E76"/>
    <w:rsid w:val="00914110"/>
    <w:rsid w:val="00914185"/>
    <w:rsid w:val="0091477F"/>
    <w:rsid w:val="0091580B"/>
    <w:rsid w:val="0092015E"/>
    <w:rsid w:val="00920A06"/>
    <w:rsid w:val="009212CE"/>
    <w:rsid w:val="00923296"/>
    <w:rsid w:val="00930E44"/>
    <w:rsid w:val="00930E77"/>
    <w:rsid w:val="0093250D"/>
    <w:rsid w:val="00932D86"/>
    <w:rsid w:val="00933E58"/>
    <w:rsid w:val="00934314"/>
    <w:rsid w:val="00934D02"/>
    <w:rsid w:val="009361CC"/>
    <w:rsid w:val="00936622"/>
    <w:rsid w:val="00937CB7"/>
    <w:rsid w:val="00937F15"/>
    <w:rsid w:val="009406FD"/>
    <w:rsid w:val="009416AD"/>
    <w:rsid w:val="00951A9F"/>
    <w:rsid w:val="00952210"/>
    <w:rsid w:val="00952E4F"/>
    <w:rsid w:val="009530E0"/>
    <w:rsid w:val="00953ECF"/>
    <w:rsid w:val="00954C25"/>
    <w:rsid w:val="009557C6"/>
    <w:rsid w:val="00956306"/>
    <w:rsid w:val="009569AD"/>
    <w:rsid w:val="00965336"/>
    <w:rsid w:val="00965ED8"/>
    <w:rsid w:val="00970809"/>
    <w:rsid w:val="00976293"/>
    <w:rsid w:val="009803B0"/>
    <w:rsid w:val="0098047B"/>
    <w:rsid w:val="00982ADD"/>
    <w:rsid w:val="00984153"/>
    <w:rsid w:val="009922F0"/>
    <w:rsid w:val="00993EE8"/>
    <w:rsid w:val="00994DB6"/>
    <w:rsid w:val="0099569F"/>
    <w:rsid w:val="0099626D"/>
    <w:rsid w:val="0099681E"/>
    <w:rsid w:val="00996A81"/>
    <w:rsid w:val="009A2D9C"/>
    <w:rsid w:val="009A3EFA"/>
    <w:rsid w:val="009A5ED6"/>
    <w:rsid w:val="009A635E"/>
    <w:rsid w:val="009B01A6"/>
    <w:rsid w:val="009B2E8D"/>
    <w:rsid w:val="009B3663"/>
    <w:rsid w:val="009B4468"/>
    <w:rsid w:val="009C2EFA"/>
    <w:rsid w:val="009C3297"/>
    <w:rsid w:val="009C357A"/>
    <w:rsid w:val="009C5875"/>
    <w:rsid w:val="009C65CE"/>
    <w:rsid w:val="009C7B2F"/>
    <w:rsid w:val="009D2CB5"/>
    <w:rsid w:val="009D53BC"/>
    <w:rsid w:val="009D5581"/>
    <w:rsid w:val="009D569E"/>
    <w:rsid w:val="009D693B"/>
    <w:rsid w:val="009D76BF"/>
    <w:rsid w:val="009E53C9"/>
    <w:rsid w:val="009F0E5D"/>
    <w:rsid w:val="009F150A"/>
    <w:rsid w:val="009F280B"/>
    <w:rsid w:val="009F28EE"/>
    <w:rsid w:val="009F347A"/>
    <w:rsid w:val="009F5C0F"/>
    <w:rsid w:val="00A00BDC"/>
    <w:rsid w:val="00A040ED"/>
    <w:rsid w:val="00A06210"/>
    <w:rsid w:val="00A078BF"/>
    <w:rsid w:val="00A11B2D"/>
    <w:rsid w:val="00A11B4E"/>
    <w:rsid w:val="00A12580"/>
    <w:rsid w:val="00A146C1"/>
    <w:rsid w:val="00A14F9B"/>
    <w:rsid w:val="00A16FAD"/>
    <w:rsid w:val="00A20ABC"/>
    <w:rsid w:val="00A20E26"/>
    <w:rsid w:val="00A2123A"/>
    <w:rsid w:val="00A24CC7"/>
    <w:rsid w:val="00A25068"/>
    <w:rsid w:val="00A25ACD"/>
    <w:rsid w:val="00A25D2F"/>
    <w:rsid w:val="00A26A72"/>
    <w:rsid w:val="00A26BED"/>
    <w:rsid w:val="00A30199"/>
    <w:rsid w:val="00A30BD2"/>
    <w:rsid w:val="00A31CB7"/>
    <w:rsid w:val="00A32F4A"/>
    <w:rsid w:val="00A41872"/>
    <w:rsid w:val="00A44EF4"/>
    <w:rsid w:val="00A46860"/>
    <w:rsid w:val="00A47757"/>
    <w:rsid w:val="00A5044D"/>
    <w:rsid w:val="00A50499"/>
    <w:rsid w:val="00A53DE1"/>
    <w:rsid w:val="00A5417D"/>
    <w:rsid w:val="00A5504D"/>
    <w:rsid w:val="00A56ABC"/>
    <w:rsid w:val="00A57320"/>
    <w:rsid w:val="00A57729"/>
    <w:rsid w:val="00A617C4"/>
    <w:rsid w:val="00A620CC"/>
    <w:rsid w:val="00A637F3"/>
    <w:rsid w:val="00A63802"/>
    <w:rsid w:val="00A64BFA"/>
    <w:rsid w:val="00A65335"/>
    <w:rsid w:val="00A66CF1"/>
    <w:rsid w:val="00A675CB"/>
    <w:rsid w:val="00A70710"/>
    <w:rsid w:val="00A717D6"/>
    <w:rsid w:val="00A71DD4"/>
    <w:rsid w:val="00A72246"/>
    <w:rsid w:val="00A72CAE"/>
    <w:rsid w:val="00A818A4"/>
    <w:rsid w:val="00A830B7"/>
    <w:rsid w:val="00A8479F"/>
    <w:rsid w:val="00A8637C"/>
    <w:rsid w:val="00A87B7B"/>
    <w:rsid w:val="00A90DEC"/>
    <w:rsid w:val="00AA049B"/>
    <w:rsid w:val="00AA0859"/>
    <w:rsid w:val="00AA11D7"/>
    <w:rsid w:val="00AA1224"/>
    <w:rsid w:val="00AA2376"/>
    <w:rsid w:val="00AA33E2"/>
    <w:rsid w:val="00AA4F9E"/>
    <w:rsid w:val="00AA76E1"/>
    <w:rsid w:val="00AB010B"/>
    <w:rsid w:val="00AB35BD"/>
    <w:rsid w:val="00AB3F1F"/>
    <w:rsid w:val="00AC0C13"/>
    <w:rsid w:val="00AC0CE7"/>
    <w:rsid w:val="00AC0F9D"/>
    <w:rsid w:val="00AC3502"/>
    <w:rsid w:val="00AC36CF"/>
    <w:rsid w:val="00AC7CED"/>
    <w:rsid w:val="00AD15F8"/>
    <w:rsid w:val="00AD2413"/>
    <w:rsid w:val="00AD5332"/>
    <w:rsid w:val="00AD695D"/>
    <w:rsid w:val="00AD6BC6"/>
    <w:rsid w:val="00AE26B4"/>
    <w:rsid w:val="00AE2C01"/>
    <w:rsid w:val="00AE44F1"/>
    <w:rsid w:val="00AE64CE"/>
    <w:rsid w:val="00AE7802"/>
    <w:rsid w:val="00AF0B5F"/>
    <w:rsid w:val="00AF15DB"/>
    <w:rsid w:val="00AF27E9"/>
    <w:rsid w:val="00B00D8F"/>
    <w:rsid w:val="00B02C74"/>
    <w:rsid w:val="00B0439F"/>
    <w:rsid w:val="00B06D9E"/>
    <w:rsid w:val="00B10341"/>
    <w:rsid w:val="00B109DE"/>
    <w:rsid w:val="00B10A15"/>
    <w:rsid w:val="00B116E2"/>
    <w:rsid w:val="00B12858"/>
    <w:rsid w:val="00B14800"/>
    <w:rsid w:val="00B14DD6"/>
    <w:rsid w:val="00B14E86"/>
    <w:rsid w:val="00B1779B"/>
    <w:rsid w:val="00B2687A"/>
    <w:rsid w:val="00B27AFB"/>
    <w:rsid w:val="00B30C38"/>
    <w:rsid w:val="00B318CD"/>
    <w:rsid w:val="00B332C2"/>
    <w:rsid w:val="00B352B2"/>
    <w:rsid w:val="00B358AB"/>
    <w:rsid w:val="00B40161"/>
    <w:rsid w:val="00B41670"/>
    <w:rsid w:val="00B420DE"/>
    <w:rsid w:val="00B44F9D"/>
    <w:rsid w:val="00B50FEA"/>
    <w:rsid w:val="00B51FB6"/>
    <w:rsid w:val="00B5317E"/>
    <w:rsid w:val="00B53537"/>
    <w:rsid w:val="00B5592E"/>
    <w:rsid w:val="00B6330F"/>
    <w:rsid w:val="00B635F7"/>
    <w:rsid w:val="00B63E42"/>
    <w:rsid w:val="00B64D48"/>
    <w:rsid w:val="00B65403"/>
    <w:rsid w:val="00B66D74"/>
    <w:rsid w:val="00B70A2B"/>
    <w:rsid w:val="00B80AB7"/>
    <w:rsid w:val="00B822B5"/>
    <w:rsid w:val="00B82F4A"/>
    <w:rsid w:val="00B86ADE"/>
    <w:rsid w:val="00B875E4"/>
    <w:rsid w:val="00B876B2"/>
    <w:rsid w:val="00B915D0"/>
    <w:rsid w:val="00B92983"/>
    <w:rsid w:val="00B92C88"/>
    <w:rsid w:val="00B9385D"/>
    <w:rsid w:val="00B93915"/>
    <w:rsid w:val="00B95ED0"/>
    <w:rsid w:val="00B965D0"/>
    <w:rsid w:val="00B97E58"/>
    <w:rsid w:val="00B97F3B"/>
    <w:rsid w:val="00BA06D4"/>
    <w:rsid w:val="00BA0A21"/>
    <w:rsid w:val="00BA117F"/>
    <w:rsid w:val="00BA4AE3"/>
    <w:rsid w:val="00BA4DAB"/>
    <w:rsid w:val="00BA605C"/>
    <w:rsid w:val="00BA728E"/>
    <w:rsid w:val="00BB10B3"/>
    <w:rsid w:val="00BB24A4"/>
    <w:rsid w:val="00BB3ECC"/>
    <w:rsid w:val="00BB466A"/>
    <w:rsid w:val="00BB4E68"/>
    <w:rsid w:val="00BB79B3"/>
    <w:rsid w:val="00BC26CB"/>
    <w:rsid w:val="00BC4F91"/>
    <w:rsid w:val="00BC65E4"/>
    <w:rsid w:val="00BC76E2"/>
    <w:rsid w:val="00BC7803"/>
    <w:rsid w:val="00BD0E06"/>
    <w:rsid w:val="00BD1027"/>
    <w:rsid w:val="00BD1CDF"/>
    <w:rsid w:val="00BD2B61"/>
    <w:rsid w:val="00BD501D"/>
    <w:rsid w:val="00BD50FC"/>
    <w:rsid w:val="00BD5880"/>
    <w:rsid w:val="00BD673F"/>
    <w:rsid w:val="00BD7D60"/>
    <w:rsid w:val="00BE12AF"/>
    <w:rsid w:val="00BE25A2"/>
    <w:rsid w:val="00BE2A75"/>
    <w:rsid w:val="00BE5464"/>
    <w:rsid w:val="00BE550A"/>
    <w:rsid w:val="00BE5782"/>
    <w:rsid w:val="00BE7336"/>
    <w:rsid w:val="00BF05A2"/>
    <w:rsid w:val="00BF1999"/>
    <w:rsid w:val="00BF304B"/>
    <w:rsid w:val="00BF3411"/>
    <w:rsid w:val="00BF44BC"/>
    <w:rsid w:val="00BF7C57"/>
    <w:rsid w:val="00C01C7F"/>
    <w:rsid w:val="00C045CE"/>
    <w:rsid w:val="00C11609"/>
    <w:rsid w:val="00C1239E"/>
    <w:rsid w:val="00C12E1A"/>
    <w:rsid w:val="00C13961"/>
    <w:rsid w:val="00C13EB0"/>
    <w:rsid w:val="00C16558"/>
    <w:rsid w:val="00C17A90"/>
    <w:rsid w:val="00C2038E"/>
    <w:rsid w:val="00C21763"/>
    <w:rsid w:val="00C219F2"/>
    <w:rsid w:val="00C2368C"/>
    <w:rsid w:val="00C23CC4"/>
    <w:rsid w:val="00C23CF1"/>
    <w:rsid w:val="00C3714E"/>
    <w:rsid w:val="00C37617"/>
    <w:rsid w:val="00C40425"/>
    <w:rsid w:val="00C408D7"/>
    <w:rsid w:val="00C4153F"/>
    <w:rsid w:val="00C465EB"/>
    <w:rsid w:val="00C47E5C"/>
    <w:rsid w:val="00C51523"/>
    <w:rsid w:val="00C545C9"/>
    <w:rsid w:val="00C54A40"/>
    <w:rsid w:val="00C56257"/>
    <w:rsid w:val="00C562AA"/>
    <w:rsid w:val="00C6363A"/>
    <w:rsid w:val="00C64823"/>
    <w:rsid w:val="00C65753"/>
    <w:rsid w:val="00C72609"/>
    <w:rsid w:val="00C72AA4"/>
    <w:rsid w:val="00C73F9F"/>
    <w:rsid w:val="00C74024"/>
    <w:rsid w:val="00C74C99"/>
    <w:rsid w:val="00C74E0D"/>
    <w:rsid w:val="00C772A9"/>
    <w:rsid w:val="00C8043B"/>
    <w:rsid w:val="00C817EC"/>
    <w:rsid w:val="00C83C52"/>
    <w:rsid w:val="00C84183"/>
    <w:rsid w:val="00C84B72"/>
    <w:rsid w:val="00C86887"/>
    <w:rsid w:val="00C90C47"/>
    <w:rsid w:val="00C93AA7"/>
    <w:rsid w:val="00C95F3A"/>
    <w:rsid w:val="00C972BD"/>
    <w:rsid w:val="00CA65D8"/>
    <w:rsid w:val="00CA6B04"/>
    <w:rsid w:val="00CB17F4"/>
    <w:rsid w:val="00CB1D47"/>
    <w:rsid w:val="00CB3AC7"/>
    <w:rsid w:val="00CB41C9"/>
    <w:rsid w:val="00CB46F0"/>
    <w:rsid w:val="00CB5E6A"/>
    <w:rsid w:val="00CB6B2E"/>
    <w:rsid w:val="00CC12C2"/>
    <w:rsid w:val="00CC239F"/>
    <w:rsid w:val="00CC37D4"/>
    <w:rsid w:val="00CC3BBA"/>
    <w:rsid w:val="00CC53A9"/>
    <w:rsid w:val="00CC53EE"/>
    <w:rsid w:val="00CC62E0"/>
    <w:rsid w:val="00CC6718"/>
    <w:rsid w:val="00CD3602"/>
    <w:rsid w:val="00CD3CB2"/>
    <w:rsid w:val="00CD4ABE"/>
    <w:rsid w:val="00CD523A"/>
    <w:rsid w:val="00CD531C"/>
    <w:rsid w:val="00CD6ECC"/>
    <w:rsid w:val="00CD7632"/>
    <w:rsid w:val="00CE28F4"/>
    <w:rsid w:val="00CE771F"/>
    <w:rsid w:val="00CF0117"/>
    <w:rsid w:val="00CF120E"/>
    <w:rsid w:val="00CF26B9"/>
    <w:rsid w:val="00CF433C"/>
    <w:rsid w:val="00CF77B1"/>
    <w:rsid w:val="00D01DC3"/>
    <w:rsid w:val="00D02E8F"/>
    <w:rsid w:val="00D04FFB"/>
    <w:rsid w:val="00D0533A"/>
    <w:rsid w:val="00D06332"/>
    <w:rsid w:val="00D06B3E"/>
    <w:rsid w:val="00D1725A"/>
    <w:rsid w:val="00D2070E"/>
    <w:rsid w:val="00D21207"/>
    <w:rsid w:val="00D215A0"/>
    <w:rsid w:val="00D25BC1"/>
    <w:rsid w:val="00D3208E"/>
    <w:rsid w:val="00D35358"/>
    <w:rsid w:val="00D36E26"/>
    <w:rsid w:val="00D41D44"/>
    <w:rsid w:val="00D420DE"/>
    <w:rsid w:val="00D4249D"/>
    <w:rsid w:val="00D43FE5"/>
    <w:rsid w:val="00D44879"/>
    <w:rsid w:val="00D44D01"/>
    <w:rsid w:val="00D44D97"/>
    <w:rsid w:val="00D50E50"/>
    <w:rsid w:val="00D5358A"/>
    <w:rsid w:val="00D55F46"/>
    <w:rsid w:val="00D66264"/>
    <w:rsid w:val="00D66293"/>
    <w:rsid w:val="00D673BE"/>
    <w:rsid w:val="00D67D5B"/>
    <w:rsid w:val="00D70CE8"/>
    <w:rsid w:val="00D70D6C"/>
    <w:rsid w:val="00D713D0"/>
    <w:rsid w:val="00D713E2"/>
    <w:rsid w:val="00D72273"/>
    <w:rsid w:val="00D745A5"/>
    <w:rsid w:val="00D77E7B"/>
    <w:rsid w:val="00D83904"/>
    <w:rsid w:val="00D83A1B"/>
    <w:rsid w:val="00D854DA"/>
    <w:rsid w:val="00D87447"/>
    <w:rsid w:val="00D9055A"/>
    <w:rsid w:val="00D910FE"/>
    <w:rsid w:val="00D9464F"/>
    <w:rsid w:val="00D9555E"/>
    <w:rsid w:val="00D9713C"/>
    <w:rsid w:val="00DA06BD"/>
    <w:rsid w:val="00DA4FE4"/>
    <w:rsid w:val="00DA5A07"/>
    <w:rsid w:val="00DB2E3B"/>
    <w:rsid w:val="00DB3CF7"/>
    <w:rsid w:val="00DB45E0"/>
    <w:rsid w:val="00DC1A27"/>
    <w:rsid w:val="00DC2BC0"/>
    <w:rsid w:val="00DC3112"/>
    <w:rsid w:val="00DC5DB1"/>
    <w:rsid w:val="00DD0595"/>
    <w:rsid w:val="00DD41DA"/>
    <w:rsid w:val="00DD5360"/>
    <w:rsid w:val="00DD56D2"/>
    <w:rsid w:val="00DD575F"/>
    <w:rsid w:val="00DE0920"/>
    <w:rsid w:val="00DE3A91"/>
    <w:rsid w:val="00DE4483"/>
    <w:rsid w:val="00DE5FCB"/>
    <w:rsid w:val="00DE65C7"/>
    <w:rsid w:val="00DF028E"/>
    <w:rsid w:val="00DF1CDE"/>
    <w:rsid w:val="00DF34F7"/>
    <w:rsid w:val="00DF409B"/>
    <w:rsid w:val="00DF40A1"/>
    <w:rsid w:val="00DF6251"/>
    <w:rsid w:val="00DF76E4"/>
    <w:rsid w:val="00E0007B"/>
    <w:rsid w:val="00E0018A"/>
    <w:rsid w:val="00E007B3"/>
    <w:rsid w:val="00E01CC3"/>
    <w:rsid w:val="00E02854"/>
    <w:rsid w:val="00E035E8"/>
    <w:rsid w:val="00E041FD"/>
    <w:rsid w:val="00E12207"/>
    <w:rsid w:val="00E149A5"/>
    <w:rsid w:val="00E23405"/>
    <w:rsid w:val="00E259BD"/>
    <w:rsid w:val="00E26926"/>
    <w:rsid w:val="00E3079F"/>
    <w:rsid w:val="00E37634"/>
    <w:rsid w:val="00E37F1D"/>
    <w:rsid w:val="00E42EB9"/>
    <w:rsid w:val="00E43772"/>
    <w:rsid w:val="00E43DEA"/>
    <w:rsid w:val="00E445F5"/>
    <w:rsid w:val="00E44F38"/>
    <w:rsid w:val="00E45BD9"/>
    <w:rsid w:val="00E531D0"/>
    <w:rsid w:val="00E54325"/>
    <w:rsid w:val="00E559F9"/>
    <w:rsid w:val="00E570C3"/>
    <w:rsid w:val="00E574C1"/>
    <w:rsid w:val="00E651DC"/>
    <w:rsid w:val="00E67095"/>
    <w:rsid w:val="00E707FD"/>
    <w:rsid w:val="00E71A74"/>
    <w:rsid w:val="00E73972"/>
    <w:rsid w:val="00E75317"/>
    <w:rsid w:val="00E763CC"/>
    <w:rsid w:val="00E7759F"/>
    <w:rsid w:val="00E80813"/>
    <w:rsid w:val="00E828D5"/>
    <w:rsid w:val="00E85C24"/>
    <w:rsid w:val="00E86B79"/>
    <w:rsid w:val="00E871CB"/>
    <w:rsid w:val="00E90196"/>
    <w:rsid w:val="00E913C3"/>
    <w:rsid w:val="00E93127"/>
    <w:rsid w:val="00E938E6"/>
    <w:rsid w:val="00E95AF0"/>
    <w:rsid w:val="00E96D80"/>
    <w:rsid w:val="00EA2875"/>
    <w:rsid w:val="00EA2BB0"/>
    <w:rsid w:val="00EA3CC7"/>
    <w:rsid w:val="00EA493A"/>
    <w:rsid w:val="00EA6114"/>
    <w:rsid w:val="00EB0927"/>
    <w:rsid w:val="00EB2894"/>
    <w:rsid w:val="00EB3D22"/>
    <w:rsid w:val="00EB4927"/>
    <w:rsid w:val="00EB4A09"/>
    <w:rsid w:val="00EB56D9"/>
    <w:rsid w:val="00EB5728"/>
    <w:rsid w:val="00EB6621"/>
    <w:rsid w:val="00EB7632"/>
    <w:rsid w:val="00EC1543"/>
    <w:rsid w:val="00EC1817"/>
    <w:rsid w:val="00EC7FD0"/>
    <w:rsid w:val="00ED02B5"/>
    <w:rsid w:val="00ED1ED0"/>
    <w:rsid w:val="00ED3AC9"/>
    <w:rsid w:val="00EE3900"/>
    <w:rsid w:val="00EE5D4F"/>
    <w:rsid w:val="00EE6B17"/>
    <w:rsid w:val="00EE6BF4"/>
    <w:rsid w:val="00EF0A4D"/>
    <w:rsid w:val="00EF1DE2"/>
    <w:rsid w:val="00EF2B02"/>
    <w:rsid w:val="00EF5006"/>
    <w:rsid w:val="00EF7420"/>
    <w:rsid w:val="00F00D3F"/>
    <w:rsid w:val="00F00DA0"/>
    <w:rsid w:val="00F024B0"/>
    <w:rsid w:val="00F053DB"/>
    <w:rsid w:val="00F06E71"/>
    <w:rsid w:val="00F07E5F"/>
    <w:rsid w:val="00F146B6"/>
    <w:rsid w:val="00F148B9"/>
    <w:rsid w:val="00F163C3"/>
    <w:rsid w:val="00F16D94"/>
    <w:rsid w:val="00F203BD"/>
    <w:rsid w:val="00F2045D"/>
    <w:rsid w:val="00F20D12"/>
    <w:rsid w:val="00F20D61"/>
    <w:rsid w:val="00F21595"/>
    <w:rsid w:val="00F22520"/>
    <w:rsid w:val="00F23160"/>
    <w:rsid w:val="00F247B5"/>
    <w:rsid w:val="00F24FDB"/>
    <w:rsid w:val="00F32A3C"/>
    <w:rsid w:val="00F342BE"/>
    <w:rsid w:val="00F34EA2"/>
    <w:rsid w:val="00F350BA"/>
    <w:rsid w:val="00F355B6"/>
    <w:rsid w:val="00F3657E"/>
    <w:rsid w:val="00F3719B"/>
    <w:rsid w:val="00F410CE"/>
    <w:rsid w:val="00F47B01"/>
    <w:rsid w:val="00F51A93"/>
    <w:rsid w:val="00F52110"/>
    <w:rsid w:val="00F5262C"/>
    <w:rsid w:val="00F53473"/>
    <w:rsid w:val="00F626C3"/>
    <w:rsid w:val="00F6417F"/>
    <w:rsid w:val="00F642BE"/>
    <w:rsid w:val="00F644F6"/>
    <w:rsid w:val="00F66B7C"/>
    <w:rsid w:val="00F673A8"/>
    <w:rsid w:val="00F817B6"/>
    <w:rsid w:val="00F82578"/>
    <w:rsid w:val="00F85EBB"/>
    <w:rsid w:val="00F861F1"/>
    <w:rsid w:val="00F87000"/>
    <w:rsid w:val="00F872A1"/>
    <w:rsid w:val="00F91547"/>
    <w:rsid w:val="00F9478A"/>
    <w:rsid w:val="00F9559A"/>
    <w:rsid w:val="00F96361"/>
    <w:rsid w:val="00F96939"/>
    <w:rsid w:val="00FA2225"/>
    <w:rsid w:val="00FA3528"/>
    <w:rsid w:val="00FA792E"/>
    <w:rsid w:val="00FB1E6F"/>
    <w:rsid w:val="00FB2DD7"/>
    <w:rsid w:val="00FC1935"/>
    <w:rsid w:val="00FC33FE"/>
    <w:rsid w:val="00FC3D99"/>
    <w:rsid w:val="00FC43D7"/>
    <w:rsid w:val="00FC4D50"/>
    <w:rsid w:val="00FC4E35"/>
    <w:rsid w:val="00FC553B"/>
    <w:rsid w:val="00FC6AFD"/>
    <w:rsid w:val="00FC7CED"/>
    <w:rsid w:val="00FD089C"/>
    <w:rsid w:val="00FD09A0"/>
    <w:rsid w:val="00FD36F0"/>
    <w:rsid w:val="00FD42E0"/>
    <w:rsid w:val="00FE12BE"/>
    <w:rsid w:val="00FF00AD"/>
    <w:rsid w:val="00FF36D0"/>
    <w:rsid w:val="00FF4AF7"/>
    <w:rsid w:val="00FF6D0C"/>
    <w:rsid w:val="00FF7B7D"/>
    <w:rsid w:val="019D75DC"/>
    <w:rsid w:val="020E9F9D"/>
    <w:rsid w:val="02CA724B"/>
    <w:rsid w:val="02ECF05C"/>
    <w:rsid w:val="0382A556"/>
    <w:rsid w:val="04FC75C6"/>
    <w:rsid w:val="059DFB11"/>
    <w:rsid w:val="06D7052F"/>
    <w:rsid w:val="09CB3B5C"/>
    <w:rsid w:val="0C98FA6B"/>
    <w:rsid w:val="0D0CA1B3"/>
    <w:rsid w:val="0D497A75"/>
    <w:rsid w:val="0DA90CF6"/>
    <w:rsid w:val="0F519A74"/>
    <w:rsid w:val="0F7ED8DF"/>
    <w:rsid w:val="0FC52910"/>
    <w:rsid w:val="107E3DE5"/>
    <w:rsid w:val="10C86EA8"/>
    <w:rsid w:val="11A33608"/>
    <w:rsid w:val="127C2E15"/>
    <w:rsid w:val="12CA4D23"/>
    <w:rsid w:val="137842F5"/>
    <w:rsid w:val="13FC9886"/>
    <w:rsid w:val="13FF261D"/>
    <w:rsid w:val="152D8AFC"/>
    <w:rsid w:val="15450875"/>
    <w:rsid w:val="165317A3"/>
    <w:rsid w:val="16C95B5D"/>
    <w:rsid w:val="16E0D8D6"/>
    <w:rsid w:val="17D1ED0F"/>
    <w:rsid w:val="17D94421"/>
    <w:rsid w:val="18507BF8"/>
    <w:rsid w:val="18D559C7"/>
    <w:rsid w:val="1A187998"/>
    <w:rsid w:val="1A6E67A1"/>
    <w:rsid w:val="1A712A28"/>
    <w:rsid w:val="1A9153C4"/>
    <w:rsid w:val="1CF40919"/>
    <w:rsid w:val="1E836580"/>
    <w:rsid w:val="1EE09152"/>
    <w:rsid w:val="1F5D244B"/>
    <w:rsid w:val="1FA908B7"/>
    <w:rsid w:val="20286278"/>
    <w:rsid w:val="20423E61"/>
    <w:rsid w:val="208C8543"/>
    <w:rsid w:val="21108337"/>
    <w:rsid w:val="219760C5"/>
    <w:rsid w:val="21A1BC19"/>
    <w:rsid w:val="235ADA41"/>
    <w:rsid w:val="2429BBD1"/>
    <w:rsid w:val="2430C48D"/>
    <w:rsid w:val="24C9C5F5"/>
    <w:rsid w:val="24DCCC4F"/>
    <w:rsid w:val="25744560"/>
    <w:rsid w:val="2754D82F"/>
    <w:rsid w:val="27972C81"/>
    <w:rsid w:val="27D4FCA2"/>
    <w:rsid w:val="2876A79A"/>
    <w:rsid w:val="2A0C2013"/>
    <w:rsid w:val="2AF1BA7F"/>
    <w:rsid w:val="2BC7A831"/>
    <w:rsid w:val="2BD6B77B"/>
    <w:rsid w:val="2C284952"/>
    <w:rsid w:val="2C2B7077"/>
    <w:rsid w:val="2D517E9A"/>
    <w:rsid w:val="2FA49D9C"/>
    <w:rsid w:val="2FFCBD6F"/>
    <w:rsid w:val="3160FC03"/>
    <w:rsid w:val="31C04172"/>
    <w:rsid w:val="3341C434"/>
    <w:rsid w:val="33644B16"/>
    <w:rsid w:val="336F564E"/>
    <w:rsid w:val="36DC4BE5"/>
    <w:rsid w:val="37C617CD"/>
    <w:rsid w:val="3985BCAC"/>
    <w:rsid w:val="39A82B15"/>
    <w:rsid w:val="3A1243BC"/>
    <w:rsid w:val="3D0F82E4"/>
    <w:rsid w:val="3DC34E24"/>
    <w:rsid w:val="3E11FDAF"/>
    <w:rsid w:val="3FAFA529"/>
    <w:rsid w:val="421D4776"/>
    <w:rsid w:val="4359F998"/>
    <w:rsid w:val="4371E360"/>
    <w:rsid w:val="438B0BBD"/>
    <w:rsid w:val="43B87DDF"/>
    <w:rsid w:val="450DB3C1"/>
    <w:rsid w:val="457A0501"/>
    <w:rsid w:val="45895B25"/>
    <w:rsid w:val="45CF22A2"/>
    <w:rsid w:val="4688A0F4"/>
    <w:rsid w:val="46A98422"/>
    <w:rsid w:val="46D09B32"/>
    <w:rsid w:val="46E9DE1F"/>
    <w:rsid w:val="475A395A"/>
    <w:rsid w:val="478D7ED5"/>
    <w:rsid w:val="48BE5B92"/>
    <w:rsid w:val="49BEF202"/>
    <w:rsid w:val="49E124E4"/>
    <w:rsid w:val="4B7CF545"/>
    <w:rsid w:val="4C1B6A95"/>
    <w:rsid w:val="4CF9EA0F"/>
    <w:rsid w:val="4D18C5A6"/>
    <w:rsid w:val="4DF41539"/>
    <w:rsid w:val="50AA4AD6"/>
    <w:rsid w:val="54CB26FB"/>
    <w:rsid w:val="55FE7221"/>
    <w:rsid w:val="5613638E"/>
    <w:rsid w:val="56719B0E"/>
    <w:rsid w:val="56E3333A"/>
    <w:rsid w:val="588A1FDA"/>
    <w:rsid w:val="58A32DA2"/>
    <w:rsid w:val="594FF606"/>
    <w:rsid w:val="5A04E1DF"/>
    <w:rsid w:val="5A6CB8B6"/>
    <w:rsid w:val="5AD1E344"/>
    <w:rsid w:val="5CF4A405"/>
    <w:rsid w:val="5D0546A8"/>
    <w:rsid w:val="5D22EE53"/>
    <w:rsid w:val="5D5B61C3"/>
    <w:rsid w:val="5DC894FE"/>
    <w:rsid w:val="5FA97B19"/>
    <w:rsid w:val="60CB156E"/>
    <w:rsid w:val="6162127D"/>
    <w:rsid w:val="6303C7C5"/>
    <w:rsid w:val="63F55849"/>
    <w:rsid w:val="64393D57"/>
    <w:rsid w:val="64EB2321"/>
    <w:rsid w:val="6665F8E1"/>
    <w:rsid w:val="69542433"/>
    <w:rsid w:val="69EF0DE8"/>
    <w:rsid w:val="6A60E43C"/>
    <w:rsid w:val="6A8F567E"/>
    <w:rsid w:val="6AF141D9"/>
    <w:rsid w:val="6B878CB2"/>
    <w:rsid w:val="6B8EC995"/>
    <w:rsid w:val="6BED02CC"/>
    <w:rsid w:val="6DA42D91"/>
    <w:rsid w:val="6DDF3244"/>
    <w:rsid w:val="6E139CA0"/>
    <w:rsid w:val="6E175A8E"/>
    <w:rsid w:val="6E279556"/>
    <w:rsid w:val="6F179BA8"/>
    <w:rsid w:val="6F8B42F0"/>
    <w:rsid w:val="71E5BB21"/>
    <w:rsid w:val="72D816BF"/>
    <w:rsid w:val="737CBD55"/>
    <w:rsid w:val="7632A73B"/>
    <w:rsid w:val="79A928A1"/>
    <w:rsid w:val="7A6B82D6"/>
    <w:rsid w:val="7AECEDFC"/>
    <w:rsid w:val="7B8FF3B2"/>
    <w:rsid w:val="7C9F2638"/>
    <w:rsid w:val="7DA0D2E3"/>
    <w:rsid w:val="7E23056A"/>
    <w:rsid w:val="7E3DB920"/>
    <w:rsid w:val="7FA7D7B8"/>
    <w:rsid w:val="7FC1B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953505"/>
  <w15:docId w15:val="{D49B4332-9A85-4E56-B9BD-A4895F9CA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569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21D7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76542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6542B"/>
  </w:style>
  <w:style w:type="paragraph" w:styleId="Tekstdymka">
    <w:name w:val="Balloon Text"/>
    <w:basedOn w:val="Normalny"/>
    <w:link w:val="TekstdymkaZnak"/>
    <w:rsid w:val="005D69B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D69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3222B"/>
    <w:pPr>
      <w:pBdr>
        <w:bottom w:val="single" w:sz="6" w:space="1" w:color="auto"/>
      </w:pBdr>
      <w:tabs>
        <w:tab w:val="center" w:pos="4819"/>
        <w:tab w:val="right" w:pos="9639"/>
      </w:tabs>
      <w:snapToGrid w:val="0"/>
      <w:jc w:val="center"/>
    </w:pPr>
    <w:rPr>
      <w:sz w:val="18"/>
      <w:szCs w:val="18"/>
    </w:rPr>
  </w:style>
  <w:style w:type="character" w:customStyle="1" w:styleId="NagwekZnak">
    <w:name w:val="Nagłówek Znak"/>
    <w:link w:val="Nagwek"/>
    <w:rsid w:val="0053222B"/>
    <w:rPr>
      <w:sz w:val="18"/>
      <w:szCs w:val="18"/>
      <w:lang w:val="pl-PL" w:eastAsia="pl-PL"/>
    </w:rPr>
  </w:style>
  <w:style w:type="character" w:styleId="Odwoaniedokomentarza">
    <w:name w:val="annotation reference"/>
    <w:uiPriority w:val="99"/>
    <w:rsid w:val="00D77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77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7E7B"/>
  </w:style>
  <w:style w:type="paragraph" w:styleId="Tematkomentarza">
    <w:name w:val="annotation subject"/>
    <w:basedOn w:val="Tekstkomentarza"/>
    <w:next w:val="Tekstkomentarza"/>
    <w:link w:val="TematkomentarzaZnak"/>
    <w:rsid w:val="00D77E7B"/>
    <w:rPr>
      <w:b/>
      <w:bCs/>
    </w:rPr>
  </w:style>
  <w:style w:type="character" w:customStyle="1" w:styleId="TematkomentarzaZnak">
    <w:name w:val="Temat komentarza Znak"/>
    <w:link w:val="Tematkomentarza"/>
    <w:rsid w:val="00D77E7B"/>
    <w:rPr>
      <w:b/>
      <w:bCs/>
    </w:rPr>
  </w:style>
  <w:style w:type="character" w:styleId="UyteHipercze">
    <w:name w:val="FollowedHyperlink"/>
    <w:rsid w:val="00735F8F"/>
    <w:rPr>
      <w:color w:val="954F72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7C4E7A"/>
    <w:rPr>
      <w:color w:val="808080"/>
      <w:shd w:val="clear" w:color="auto" w:fill="E6E6E6"/>
    </w:rPr>
  </w:style>
  <w:style w:type="paragraph" w:styleId="NormalnyWeb">
    <w:name w:val="Normal (Web)"/>
    <w:basedOn w:val="Normalny"/>
    <w:uiPriority w:val="99"/>
    <w:unhideWhenUsed/>
    <w:rsid w:val="00934D02"/>
    <w:pPr>
      <w:spacing w:before="100" w:beforeAutospacing="1" w:after="100" w:afterAutospacing="1"/>
    </w:pPr>
    <w:rPr>
      <w:rFonts w:eastAsia="Times New Roman"/>
    </w:rPr>
  </w:style>
  <w:style w:type="table" w:customStyle="1" w:styleId="Siatkatabeli">
    <w:name w:val="Siatka tabeli"/>
    <w:basedOn w:val="Standardowy"/>
    <w:rsid w:val="00251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5ciemnaakcent51">
    <w:name w:val="Tabela siatki 5 — ciemna — akcent 51"/>
    <w:basedOn w:val="Standardowy"/>
    <w:uiPriority w:val="50"/>
    <w:rsid w:val="00FD089C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Tabela-Wspczesny">
    <w:name w:val="Table Contemporary"/>
    <w:basedOn w:val="Standardowy"/>
    <w:rsid w:val="00824E1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st">
    <w:name w:val="st"/>
    <w:rsid w:val="008F3847"/>
  </w:style>
  <w:style w:type="paragraph" w:customStyle="1" w:styleId="Default">
    <w:name w:val="Default"/>
    <w:rsid w:val="00D44D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62"/>
    <w:unhideWhenUsed/>
    <w:rsid w:val="00F9559A"/>
    <w:rPr>
      <w:sz w:val="24"/>
      <w:szCs w:val="24"/>
    </w:rPr>
  </w:style>
  <w:style w:type="paragraph" w:styleId="Akapitzlist">
    <w:name w:val="List Paragraph"/>
    <w:aliases w:val="Numerowanie,Akapit z listą BS,Wypunktowanie,L1,wypunktowanie,CW_Lista,List Paragraph,List Paragraph1,Akapit z listą2,&gt;&gt;&gt; Akapit &gt; lista / 1 st. [ctrl + num 6]  2-3 st. [tab],ps_akapit_z_lista,Podsis rysunku,Akapit z listą numerowaną,lp1"/>
    <w:basedOn w:val="Normalny"/>
    <w:link w:val="AkapitzlistZnak"/>
    <w:uiPriority w:val="34"/>
    <w:qFormat/>
    <w:rsid w:val="00E3079F"/>
    <w:pPr>
      <w:ind w:left="720"/>
      <w:contextualSpacing/>
    </w:pPr>
  </w:style>
  <w:style w:type="paragraph" w:customStyle="1" w:styleId="DOKUMENTZWYKY">
    <w:name w:val="DOKUMENT ZWYKŁY"/>
    <w:basedOn w:val="Normalny"/>
    <w:link w:val="DOKUMENTZWYKYZnak"/>
    <w:uiPriority w:val="99"/>
    <w:rsid w:val="008C33CA"/>
    <w:pPr>
      <w:spacing w:before="120" w:after="280"/>
      <w:jc w:val="both"/>
    </w:pPr>
    <w:rPr>
      <w:rFonts w:eastAsia="Times New Roman"/>
      <w:szCs w:val="20"/>
    </w:rPr>
  </w:style>
  <w:style w:type="character" w:customStyle="1" w:styleId="DOKUMENTZWYKYZnak">
    <w:name w:val="DOKUMENT ZWYKŁY Znak"/>
    <w:link w:val="DOKUMENTZWYKY"/>
    <w:uiPriority w:val="99"/>
    <w:locked/>
    <w:rsid w:val="008C33CA"/>
    <w:rPr>
      <w:rFonts w:eastAsia="Times New Roman"/>
      <w:sz w:val="24"/>
    </w:rPr>
  </w:style>
  <w:style w:type="paragraph" w:customStyle="1" w:styleId="Stylrzymski">
    <w:name w:val="Styl rzymski"/>
    <w:basedOn w:val="Akapitzlist"/>
    <w:link w:val="StylrzymskiZnak"/>
    <w:uiPriority w:val="99"/>
    <w:rsid w:val="008C33CA"/>
    <w:pPr>
      <w:ind w:left="0"/>
      <w:jc w:val="both"/>
    </w:pPr>
    <w:rPr>
      <w:rFonts w:ascii="Calibri" w:eastAsia="Times New Roman" w:hAnsi="Calibri"/>
      <w:b/>
      <w:szCs w:val="20"/>
    </w:rPr>
  </w:style>
  <w:style w:type="character" w:customStyle="1" w:styleId="AkapitzlistZnak">
    <w:name w:val="Akapit z listą Znak"/>
    <w:aliases w:val="Numerowanie Znak,Akapit z listą BS Znak,Wypunktowanie Znak,L1 Znak,wypunktowanie Znak,CW_Lista Znak,List Paragraph Znak,List Paragraph1 Znak,Akapit z listą2 Znak,&gt;&gt;&gt; Akapit &gt; lista / 1 st. [ctrl + num 6]  2-3 st. [tab] Znak,lp1 Znak"/>
    <w:link w:val="Akapitzlist"/>
    <w:uiPriority w:val="34"/>
    <w:qFormat/>
    <w:locked/>
    <w:rsid w:val="008C33CA"/>
    <w:rPr>
      <w:sz w:val="24"/>
      <w:szCs w:val="24"/>
    </w:rPr>
  </w:style>
  <w:style w:type="character" w:customStyle="1" w:styleId="StylrzymskiZnak">
    <w:name w:val="Styl rzymski Znak"/>
    <w:link w:val="Stylrzymski"/>
    <w:uiPriority w:val="99"/>
    <w:locked/>
    <w:rsid w:val="008C33CA"/>
    <w:rPr>
      <w:rFonts w:ascii="Calibri" w:eastAsia="Times New Roman" w:hAnsi="Calibri"/>
      <w:b/>
      <w:sz w:val="24"/>
    </w:rPr>
  </w:style>
  <w:style w:type="table" w:customStyle="1" w:styleId="Tabelasiatki2akcent31">
    <w:name w:val="Tabela siatki 2 — akcent 31"/>
    <w:basedOn w:val="Standardowy"/>
    <w:uiPriority w:val="47"/>
    <w:rsid w:val="00E44F3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StopkaZnak">
    <w:name w:val="Stopka Znak"/>
    <w:basedOn w:val="Domylnaczcionkaakapitu"/>
    <w:link w:val="Stopka"/>
    <w:uiPriority w:val="99"/>
    <w:rsid w:val="003276C5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2943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94324"/>
  </w:style>
  <w:style w:type="character" w:styleId="Odwoanieprzypisukocowego">
    <w:name w:val="endnote reference"/>
    <w:basedOn w:val="Domylnaczcionkaakapitu"/>
    <w:semiHidden/>
    <w:unhideWhenUsed/>
    <w:rsid w:val="0029432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4F9E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F0600"/>
    <w:rPr>
      <w:color w:val="605E5C"/>
      <w:shd w:val="clear" w:color="auto" w:fill="E1DFDD"/>
    </w:rPr>
  </w:style>
  <w:style w:type="character" w:customStyle="1" w:styleId="katex-mathml">
    <w:name w:val="katex-mathml"/>
    <w:basedOn w:val="Domylnaczcionkaakapitu"/>
    <w:rsid w:val="000D1A90"/>
  </w:style>
  <w:style w:type="character" w:customStyle="1" w:styleId="mord">
    <w:name w:val="mord"/>
    <w:basedOn w:val="Domylnaczcionkaakapitu"/>
    <w:rsid w:val="000D1A90"/>
  </w:style>
  <w:style w:type="character" w:customStyle="1" w:styleId="vlist-s">
    <w:name w:val="vlist-s"/>
    <w:basedOn w:val="Domylnaczcionkaakapitu"/>
    <w:rsid w:val="000D1A90"/>
  </w:style>
  <w:style w:type="character" w:styleId="Nierozpoznanawzmianka">
    <w:name w:val="Unresolved Mention"/>
    <w:basedOn w:val="Domylnaczcionkaakapitu"/>
    <w:uiPriority w:val="99"/>
    <w:semiHidden/>
    <w:unhideWhenUsed/>
    <w:rsid w:val="004323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5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5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5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0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4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1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6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0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0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3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9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7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2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66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5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54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8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4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2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5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8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6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4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6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4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azakonkurencyjnosci.funduszeeuropejskie.gov.pl/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C24C9EA903B4EB900B206F19E3E6C" ma:contentTypeVersion="22" ma:contentTypeDescription="Utwórz nowy dokument." ma:contentTypeScope="" ma:versionID="edc6ce4c306f8c3f68628de41aa1072e">
  <xsd:schema xmlns:xsd="http://www.w3.org/2001/XMLSchema" xmlns:xs="http://www.w3.org/2001/XMLSchema" xmlns:p="http://schemas.microsoft.com/office/2006/metadata/properties" xmlns:ns1="http://schemas.microsoft.com/sharepoint/v3" xmlns:ns2="fc8dda6f-e0c7-41ef-9923-cd00eb49473c" xmlns:ns3="c5921f52-c830-42a0-986b-43f6958e834e" targetNamespace="http://schemas.microsoft.com/office/2006/metadata/properties" ma:root="true" ma:fieldsID="61a484bb9cfc6f198842db584bab4a31" ns1:_="" ns2:_="" ns3:_="">
    <xsd:import namespace="http://schemas.microsoft.com/sharepoint/v3"/>
    <xsd:import namespace="fc8dda6f-e0c7-41ef-9923-cd00eb49473c"/>
    <xsd:import namespace="c5921f52-c830-42a0-986b-43f6958e8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liczb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dda6f-e0c7-41ef-9923-cd00eb494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8cf9ebe3-3b60-40ff-bbbd-595d8a739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iczba" ma:index="26" nillable="true" ma:displayName="liczba" ma:format="Dropdown" ma:internalName="liczba" ma:percentage="FALSE">
      <xsd:simpleType>
        <xsd:restriction base="dms:Number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921f52-c830-42a0-986b-43f6958e834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5712c8c-1506-491d-98cb-3227bd985d6a}" ma:internalName="TaxCatchAll" ma:showField="CatchAllData" ma:web="c5921f52-c830-42a0-986b-43f6958e83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c8dda6f-e0c7-41ef-9923-cd00eb49473c">
      <Terms xmlns="http://schemas.microsoft.com/office/infopath/2007/PartnerControls"/>
    </lcf76f155ced4ddcb4097134ff3c332f>
    <_ip_UnifiedCompliancePolicyProperties xmlns="http://schemas.microsoft.com/sharepoint/v3" xsi:nil="true"/>
    <liczba xmlns="fc8dda6f-e0c7-41ef-9923-cd00eb49473c" xsi:nil="true"/>
    <TaxCatchAll xmlns="c5921f52-c830-42a0-986b-43f6958e834e" xsi:nil="true"/>
    <SharedWithUsers xmlns="c5921f52-c830-42a0-986b-43f6958e834e">
      <UserInfo>
        <DisplayName>Rafał Szczur</DisplayName>
        <AccountId>19</AccountId>
        <AccountType/>
      </UserInfo>
      <UserInfo>
        <DisplayName>Joanna Wasilewska</DisplayName>
        <AccountId>30</AccountId>
        <AccountType/>
      </UserInfo>
      <UserInfo>
        <DisplayName>Dariusz Olearczuk</DisplayName>
        <AccountId>20</AccountId>
        <AccountType/>
      </UserInfo>
      <UserInfo>
        <DisplayName>Grażyna Barnowska</DisplayName>
        <AccountId>23</AccountId>
        <AccountType/>
      </UserInfo>
      <UserInfo>
        <DisplayName>Justyna Supel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DA22F17-8D7E-42C1-9138-C098388F45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5E1400E-D077-400C-B7FB-27D908394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c8dda6f-e0c7-41ef-9923-cd00eb49473c"/>
    <ds:schemaRef ds:uri="c5921f52-c830-42a0-986b-43f6958e8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2DAE81-90F3-411B-B750-9A71F47F48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7B9FF0-19BA-447A-A943-D259A9A0264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435873-9C94-4B61-89FC-0548D470D9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c8dda6f-e0c7-41ef-9923-cd00eb49473c"/>
    <ds:schemaRef ds:uri="c5921f52-c830-42a0-986b-43f6958e83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3134</Words>
  <Characters>18810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firmy</vt:lpstr>
    </vt:vector>
  </TitlesOfParts>
  <Company>Home</Company>
  <LinksUpToDate>false</LinksUpToDate>
  <CharactersWithSpaces>21901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firmy</dc:title>
  <dc:creator>maZat</dc:creator>
  <cp:lastModifiedBy>Agata Hadasz</cp:lastModifiedBy>
  <cp:revision>26</cp:revision>
  <cp:lastPrinted>2025-11-06T07:38:00Z</cp:lastPrinted>
  <dcterms:created xsi:type="dcterms:W3CDTF">2025-11-27T10:45:00Z</dcterms:created>
  <dcterms:modified xsi:type="dcterms:W3CDTF">2025-11-28T08:26:00Z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Rafał Szczur;Joanna Wasilewska;Dariusz Olearczuk;Grażyna Barnowska;Justyna Supel</vt:lpwstr>
  </property>
  <property fmtid="{D5CDD505-2E9C-101B-9397-08002B2CF9AE}" pid="3" name="SharedWithUsers">
    <vt:lpwstr>19;#Rafał Szczur;#30;#Joanna Wasilewska;#20;#Dariusz Olearczuk;#23;#Grażyna Barnowska;#12;#Justyna Supel</vt:lpwstr>
  </property>
  <property fmtid="{D5CDD505-2E9C-101B-9397-08002B2CF9AE}" pid="4" name="ContentTypeId">
    <vt:lpwstr>0x010100532C24C9EA903B4EB900B206F19E3E6C</vt:lpwstr>
  </property>
</Properties>
</file>